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E67857">
      <w:pPr>
        <w:widowControl w:val="0"/>
        <w:ind w:right="-7" w:firstLine="567"/>
        <w:jc w:val="right"/>
        <w:rPr>
          <w:rFonts w:ascii="GHEA Grapalat" w:hAnsi="GHEA Grapalat" w:cs="Sylfaen"/>
          <w:i/>
          <w:u w:val="single"/>
        </w:rPr>
      </w:pPr>
    </w:p>
    <w:p w14:paraId="31A0F3C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7BB3CF3" w:rsidR="00642EFE" w:rsidRPr="00BA7128"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36FF">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19288BC7" w14:textId="77777777" w:rsidR="006066E9" w:rsidRPr="00E5471A" w:rsidRDefault="006066E9" w:rsidP="00E67857">
      <w:pPr>
        <w:pStyle w:val="BodyTextIndent"/>
        <w:widowControl w:val="0"/>
        <w:spacing w:line="240" w:lineRule="auto"/>
        <w:ind w:firstLine="0"/>
        <w:jc w:val="center"/>
        <w:rPr>
          <w:rFonts w:ascii="GHEA Grapalat" w:hAnsi="GHEA Grapalat"/>
          <w:i w:val="0"/>
          <w:color w:val="FF0000"/>
          <w:sz w:val="24"/>
          <w:szCs w:val="24"/>
        </w:rPr>
      </w:pPr>
      <w:r w:rsidRPr="00E5471A">
        <w:rPr>
          <w:rFonts w:ascii="GHEA Grapalat" w:hAnsi="GHEA Grapalat"/>
          <w:i w:val="0"/>
          <w:color w:val="FF0000"/>
          <w:sz w:val="24"/>
          <w:szCs w:val="24"/>
        </w:rPr>
        <w:t>Процедура закупки организована на основе пункта 2 части 6 статьи 15 Закона</w:t>
      </w:r>
    </w:p>
    <w:p w14:paraId="6E23FD5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p>
    <w:p w14:paraId="75BB2BD3" w14:textId="7D011B66" w:rsidR="0091042F" w:rsidRPr="00601797" w:rsidRDefault="00642EFE" w:rsidP="00E67857">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46500A">
        <w:rPr>
          <w:rFonts w:ascii="GHEA Grapalat" w:hAnsi="GHEA Grapalat"/>
          <w:i w:val="0"/>
          <w:color w:val="FF0000"/>
          <w:sz w:val="24"/>
          <w:szCs w:val="24"/>
          <w:lang w:val="hy-AM"/>
        </w:rPr>
        <w:t>22</w:t>
      </w:r>
      <w:r w:rsidRPr="00601797">
        <w:rPr>
          <w:rFonts w:ascii="GHEA Grapalat" w:hAnsi="GHEA Grapalat"/>
          <w:i w:val="0"/>
          <w:color w:val="FF0000"/>
          <w:sz w:val="24"/>
          <w:szCs w:val="24"/>
        </w:rPr>
        <w:t>" "</w:t>
      </w:r>
      <w:r w:rsidR="001E6A3A">
        <w:rPr>
          <w:rFonts w:ascii="GHEA Grapalat" w:hAnsi="GHEA Grapalat"/>
          <w:i w:val="0"/>
          <w:color w:val="FF0000"/>
          <w:sz w:val="24"/>
          <w:szCs w:val="24"/>
          <w:lang w:val="hy-AM"/>
        </w:rPr>
        <w:t>1</w:t>
      </w:r>
      <w:r w:rsidR="001E311B">
        <w:rPr>
          <w:rFonts w:ascii="GHEA Grapalat" w:hAnsi="GHEA Grapalat"/>
          <w:i w:val="0"/>
          <w:color w:val="FF0000"/>
          <w:sz w:val="24"/>
          <w:szCs w:val="24"/>
          <w:lang w:val="hy-AM"/>
        </w:rPr>
        <w:t>2</w:t>
      </w:r>
      <w:r w:rsidRPr="00601797">
        <w:rPr>
          <w:rFonts w:ascii="GHEA Grapalat" w:hAnsi="GHEA Grapalat"/>
          <w:i w:val="0"/>
          <w:color w:val="FF0000"/>
          <w:sz w:val="24"/>
          <w:szCs w:val="24"/>
        </w:rPr>
        <w:t xml:space="preserve">" </w:t>
      </w:r>
      <w:r w:rsidR="00B07413">
        <w:rPr>
          <w:rFonts w:ascii="GHEA Grapalat" w:hAnsi="GHEA Grapalat"/>
          <w:i w:val="0"/>
          <w:color w:val="FF0000"/>
          <w:sz w:val="24"/>
          <w:szCs w:val="24"/>
        </w:rPr>
        <w:t>2025</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6E56664D" w:rsidR="0091042F" w:rsidRPr="009044F1" w:rsidRDefault="0006703E" w:rsidP="00E67857">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E36FF">
        <w:rPr>
          <w:rFonts w:ascii="GHEA Grapalat" w:hAnsi="GHEA Grapalat"/>
          <w:i w:val="0"/>
          <w:sz w:val="24"/>
          <w:szCs w:val="24"/>
        </w:rPr>
        <w:t>BMAShDzB-</w:t>
      </w:r>
      <w:r w:rsidR="00690B7B">
        <w:rPr>
          <w:rFonts w:ascii="GHEA Grapalat" w:hAnsi="GHEA Grapalat"/>
          <w:i w:val="0"/>
          <w:sz w:val="24"/>
          <w:szCs w:val="24"/>
        </w:rPr>
        <w:t>26/13</w:t>
      </w:r>
    </w:p>
    <w:p w14:paraId="4DA1CB45" w14:textId="77777777" w:rsidR="0091042F" w:rsidRPr="009044F1" w:rsidRDefault="0091042F" w:rsidP="00E67857">
      <w:pPr>
        <w:pStyle w:val="BodyTextIndent"/>
        <w:widowControl w:val="0"/>
        <w:spacing w:line="240" w:lineRule="auto"/>
        <w:rPr>
          <w:rFonts w:ascii="GHEA Grapalat" w:hAnsi="GHEA Grapalat"/>
          <w:i w:val="0"/>
          <w:sz w:val="24"/>
          <w:szCs w:val="24"/>
        </w:rPr>
      </w:pPr>
    </w:p>
    <w:p w14:paraId="78B9F6A4" w14:textId="24CEE618" w:rsidR="00642EFE" w:rsidRPr="009044F1" w:rsidRDefault="00601797" w:rsidP="00E67857">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E36FF">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0EF03124" w:rsidR="00341A74" w:rsidRPr="003A1EBB" w:rsidRDefault="00A20B69"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E67857">
        <w:rPr>
          <w:rFonts w:ascii="Calibri" w:hAnsi="Calibri" w:cs="Calibri"/>
          <w:i w:val="0"/>
          <w:sz w:val="24"/>
          <w:szCs w:val="24"/>
        </w:rPr>
        <w:t> </w:t>
      </w:r>
      <w:r w:rsidRPr="00E67857">
        <w:rPr>
          <w:rFonts w:ascii="GHEA Grapalat" w:hAnsi="GHEA Grapalat"/>
          <w:i w:val="0"/>
          <w:sz w:val="24"/>
          <w:szCs w:val="24"/>
        </w:rPr>
        <w:t>установленном</w:t>
      </w:r>
      <w:r w:rsidR="00782D60" w:rsidRPr="00E67857">
        <w:rPr>
          <w:rFonts w:ascii="Calibri" w:hAnsi="Calibri" w:cs="Calibri"/>
          <w:i w:val="0"/>
          <w:sz w:val="24"/>
          <w:szCs w:val="24"/>
        </w:rPr>
        <w:t> </w:t>
      </w:r>
      <w:r w:rsidRPr="00E67857">
        <w:rPr>
          <w:rFonts w:ascii="GHEA Grapalat" w:hAnsi="GHEA Grapalat"/>
          <w:i w:val="0"/>
          <w:sz w:val="24"/>
          <w:szCs w:val="24"/>
        </w:rPr>
        <w:t xml:space="preserve">порядке будет предложено заключить договор </w:t>
      </w:r>
      <w:r w:rsidR="00690B7B">
        <w:rPr>
          <w:rFonts w:ascii="GHEA Grapalat" w:hAnsi="GHEA Grapalat"/>
          <w:i w:val="0"/>
          <w:sz w:val="24"/>
          <w:szCs w:val="24"/>
        </w:rPr>
        <w:t>по приобретению</w:t>
      </w:r>
      <w:r w:rsidRPr="00E67857">
        <w:rPr>
          <w:rFonts w:ascii="GHEA Grapalat" w:hAnsi="GHEA Grapalat"/>
          <w:i w:val="0"/>
          <w:sz w:val="24"/>
          <w:szCs w:val="24"/>
        </w:rPr>
        <w:t xml:space="preserve"> </w:t>
      </w:r>
      <w:r w:rsidR="00690B7B">
        <w:rPr>
          <w:rFonts w:ascii="GHEA Grapalat" w:hAnsi="GHEA Grapalat"/>
          <w:i w:val="0"/>
          <w:sz w:val="24"/>
          <w:szCs w:val="24"/>
        </w:rPr>
        <w:t>с</w:t>
      </w:r>
      <w:r w:rsidR="00690B7B" w:rsidRPr="00690B7B">
        <w:rPr>
          <w:rFonts w:ascii="GHEA Grapalat" w:hAnsi="GHEA Grapalat"/>
          <w:i w:val="0"/>
          <w:sz w:val="24"/>
          <w:szCs w:val="24"/>
        </w:rPr>
        <w:t>редн</w:t>
      </w:r>
      <w:r w:rsidR="00690B7B">
        <w:rPr>
          <w:rFonts w:ascii="GHEA Grapalat" w:hAnsi="GHEA Grapalat"/>
          <w:i w:val="0"/>
          <w:sz w:val="24"/>
          <w:szCs w:val="24"/>
        </w:rPr>
        <w:t>его</w:t>
      </w:r>
      <w:r w:rsidR="00690B7B" w:rsidRPr="00690B7B">
        <w:rPr>
          <w:rFonts w:ascii="GHEA Grapalat" w:hAnsi="GHEA Grapalat"/>
          <w:i w:val="0"/>
          <w:sz w:val="24"/>
          <w:szCs w:val="24"/>
        </w:rPr>
        <w:t xml:space="preserve"> ремонт</w:t>
      </w:r>
      <w:r w:rsidR="00690B7B">
        <w:rPr>
          <w:rFonts w:ascii="GHEA Grapalat" w:hAnsi="GHEA Grapalat"/>
          <w:i w:val="0"/>
          <w:sz w:val="24"/>
          <w:szCs w:val="24"/>
        </w:rPr>
        <w:t>а</w:t>
      </w:r>
      <w:r w:rsidR="00690B7B" w:rsidRPr="00690B7B">
        <w:rPr>
          <w:rFonts w:ascii="GHEA Grapalat" w:hAnsi="GHEA Grapalat"/>
          <w:i w:val="0"/>
          <w:sz w:val="24"/>
          <w:szCs w:val="24"/>
        </w:rPr>
        <w:t xml:space="preserve"> улицы Титоградян административного района Эребуни города Еревана </w:t>
      </w:r>
      <w:r w:rsidR="00782D60">
        <w:rPr>
          <w:rFonts w:ascii="GHEA Grapalat" w:hAnsi="GHEA Grapalat"/>
          <w:i w:val="0"/>
          <w:sz w:val="24"/>
          <w:szCs w:val="24"/>
        </w:rPr>
        <w:t>(далее — договор).</w:t>
      </w:r>
    </w:p>
    <w:p w14:paraId="1D6FB85B" w14:textId="77777777" w:rsidR="00357D48" w:rsidRPr="009044F1" w:rsidRDefault="00A20B69" w:rsidP="00E67857">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E678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E678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3CF5ABF5" w:rsidR="005939DE" w:rsidRPr="00C07F24" w:rsidRDefault="00677658"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2700B7">
        <w:rPr>
          <w:rFonts w:ascii="GHEA Grapalat" w:hAnsi="GHEA Grapalat"/>
          <w:b/>
          <w:i w:val="0"/>
          <w:iCs/>
        </w:rPr>
        <w:t>23</w:t>
      </w:r>
      <w:r w:rsidR="001E311B">
        <w:rPr>
          <w:rFonts w:ascii="GHEA Grapalat" w:hAnsi="GHEA Grapalat"/>
          <w:b/>
          <w:i w:val="0"/>
          <w:iCs/>
          <w:lang w:val="hy-AM"/>
        </w:rPr>
        <w:t>.01.2026</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2B5DF3C3" w:rsidR="004E2FC6" w:rsidRPr="001B32D9" w:rsidRDefault="0060526C"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2700B7">
        <w:rPr>
          <w:rFonts w:ascii="GHEA Grapalat" w:hAnsi="GHEA Grapalat"/>
          <w:b/>
          <w:i w:val="0"/>
          <w:iCs/>
        </w:rPr>
        <w:t>23</w:t>
      </w:r>
      <w:r w:rsidR="001E311B">
        <w:rPr>
          <w:rFonts w:ascii="GHEA Grapalat" w:hAnsi="GHEA Grapalat"/>
          <w:b/>
          <w:i w:val="0"/>
          <w:iCs/>
          <w:lang w:val="hy-AM"/>
        </w:rPr>
        <w:t>.01.2026</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678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E67857">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58196A05" w:rsidR="006E7AF9" w:rsidRDefault="006E7AF9" w:rsidP="00E67857">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E67857">
        <w:rPr>
          <w:rFonts w:ascii="GHEA Grapalat" w:hAnsi="GHEA Grapalat"/>
          <w:sz w:val="24"/>
          <w:szCs w:val="24"/>
        </w:rPr>
        <w:t>011514373</w:t>
      </w:r>
    </w:p>
    <w:p w14:paraId="29D580B7" w14:textId="237739CB"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E67857">
        <w:rPr>
          <w:rFonts w:ascii="GHEA Grapalat" w:hAnsi="GHEA Grapalat"/>
          <w:i w:val="0"/>
          <w:sz w:val="24"/>
          <w:szCs w:val="24"/>
          <w:lang w:val="en-US"/>
        </w:rPr>
        <w:t>gor</w:t>
      </w:r>
      <w:proofErr w:type="spellEnd"/>
      <w:r w:rsidR="00E67857" w:rsidRPr="004B5DA9">
        <w:rPr>
          <w:rFonts w:ascii="GHEA Grapalat" w:hAnsi="GHEA Grapalat"/>
          <w:i w:val="0"/>
          <w:sz w:val="24"/>
          <w:szCs w:val="24"/>
        </w:rPr>
        <w:t>.</w:t>
      </w:r>
      <w:proofErr w:type="spellStart"/>
      <w:r w:rsidR="00E67857">
        <w:rPr>
          <w:rFonts w:ascii="GHEA Grapalat" w:hAnsi="GHEA Grapalat"/>
          <w:i w:val="0"/>
          <w:sz w:val="24"/>
          <w:szCs w:val="24"/>
          <w:lang w:val="en-US"/>
        </w:rPr>
        <w:t>muradyan</w:t>
      </w:r>
      <w:proofErr w:type="spellEnd"/>
      <w:r w:rsidR="00E67857" w:rsidRPr="004B5DA9">
        <w:rPr>
          <w:rFonts w:ascii="GHEA Grapalat" w:hAnsi="GHEA Grapalat"/>
          <w:i w:val="0"/>
          <w:sz w:val="24"/>
          <w:szCs w:val="24"/>
        </w:rPr>
        <w:t>@</w:t>
      </w:r>
      <w:proofErr w:type="spellStart"/>
      <w:r w:rsidR="00E67857">
        <w:rPr>
          <w:rFonts w:ascii="GHEA Grapalat" w:hAnsi="GHEA Grapalat"/>
          <w:i w:val="0"/>
          <w:sz w:val="24"/>
          <w:szCs w:val="24"/>
          <w:lang w:val="en-US"/>
        </w:rPr>
        <w:t>yerevan</w:t>
      </w:r>
      <w:proofErr w:type="spellEnd"/>
      <w:r w:rsidR="00E67857" w:rsidRPr="004B5DA9">
        <w:rPr>
          <w:rFonts w:ascii="GHEA Grapalat" w:hAnsi="GHEA Grapalat"/>
          <w:i w:val="0"/>
          <w:sz w:val="24"/>
          <w:szCs w:val="24"/>
        </w:rPr>
        <w:t>.</w:t>
      </w:r>
      <w:r w:rsidR="00E67857">
        <w:rPr>
          <w:rFonts w:ascii="GHEA Grapalat" w:hAnsi="GHEA Grapalat"/>
          <w:i w:val="0"/>
          <w:sz w:val="24"/>
          <w:szCs w:val="24"/>
          <w:lang w:val="en-US"/>
        </w:rPr>
        <w:t>am</w:t>
      </w:r>
      <w:r w:rsidR="00E67857" w:rsidRPr="004B5DA9">
        <w:rPr>
          <w:rFonts w:ascii="GHEA Grapalat" w:hAnsi="GHEA Grapalat"/>
          <w:i w:val="0"/>
          <w:sz w:val="24"/>
          <w:szCs w:val="24"/>
        </w:rPr>
        <w:t xml:space="preserve"> </w:t>
      </w:r>
    </w:p>
    <w:p w14:paraId="7EB7C1E5" w14:textId="77777777"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E6785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67857">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117F267B" w:rsidR="00096865" w:rsidRPr="009044F1" w:rsidRDefault="005D7731" w:rsidP="00E67857">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4E36FF">
        <w:rPr>
          <w:rFonts w:ascii="GHEA Grapalat" w:hAnsi="GHEA Grapalat"/>
        </w:rPr>
        <w:t>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4E36FF">
        <w:rPr>
          <w:rFonts w:ascii="GHEA Grapalat" w:hAnsi="GHEA Grapalat"/>
          <w:i/>
        </w:rPr>
        <w:t>BMAShDzB-</w:t>
      </w:r>
      <w:r w:rsidR="00690B7B">
        <w:rPr>
          <w:rFonts w:ascii="GHEA Grapalat" w:hAnsi="GHEA Grapalat"/>
          <w:i/>
        </w:rPr>
        <w:t>26/13</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46500A">
        <w:rPr>
          <w:rFonts w:ascii="GHEA Grapalat" w:hAnsi="GHEA Grapalat"/>
          <w:i/>
          <w:lang w:val="hy-AM"/>
        </w:rPr>
        <w:t>22</w:t>
      </w:r>
      <w:r w:rsidR="006E7AF9" w:rsidRPr="006E7AF9">
        <w:rPr>
          <w:rFonts w:ascii="GHEA Grapalat" w:hAnsi="GHEA Grapalat"/>
          <w:i/>
          <w:color w:val="FF0000"/>
        </w:rPr>
        <w:t>.</w:t>
      </w:r>
      <w:r w:rsidR="001E6A3A">
        <w:rPr>
          <w:rFonts w:ascii="GHEA Grapalat" w:hAnsi="GHEA Grapalat"/>
          <w:i/>
          <w:color w:val="FF0000"/>
          <w:lang w:val="hy-AM"/>
        </w:rPr>
        <w:t>1</w:t>
      </w:r>
      <w:r w:rsidR="001E311B">
        <w:rPr>
          <w:rFonts w:ascii="GHEA Grapalat" w:hAnsi="GHEA Grapalat"/>
          <w:i/>
          <w:color w:val="FF0000"/>
          <w:lang w:val="hy-AM"/>
        </w:rPr>
        <w:t>2</w:t>
      </w:r>
      <w:r w:rsidR="00096865" w:rsidRPr="006E7AF9">
        <w:rPr>
          <w:rFonts w:ascii="GHEA Grapalat" w:hAnsi="GHEA Grapalat"/>
          <w:i/>
          <w:color w:val="FF0000"/>
        </w:rPr>
        <w:t xml:space="preserve"> </w:t>
      </w:r>
      <w:r w:rsidR="00B07413">
        <w:rPr>
          <w:rFonts w:ascii="GHEA Grapalat" w:hAnsi="GHEA Grapalat"/>
          <w:i/>
          <w:color w:val="FF0000"/>
        </w:rPr>
        <w:t>2025</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E67857">
      <w:pPr>
        <w:pStyle w:val="BodyText"/>
        <w:widowControl w:val="0"/>
        <w:spacing w:after="0"/>
        <w:ind w:right="-7" w:firstLine="567"/>
        <w:jc w:val="center"/>
        <w:rPr>
          <w:rFonts w:ascii="GHEA Grapalat" w:hAnsi="GHEA Grapalat"/>
        </w:rPr>
      </w:pPr>
    </w:p>
    <w:p w14:paraId="552921E7" w14:textId="77777777" w:rsidR="00096865" w:rsidRPr="003A1EBB" w:rsidRDefault="00096865" w:rsidP="00E67857">
      <w:pPr>
        <w:pStyle w:val="BodyText"/>
        <w:widowControl w:val="0"/>
        <w:spacing w:after="0"/>
        <w:ind w:right="-7" w:firstLine="567"/>
        <w:jc w:val="center"/>
        <w:rPr>
          <w:rFonts w:ascii="GHEA Grapalat" w:hAnsi="GHEA Grapalat"/>
        </w:rPr>
      </w:pPr>
    </w:p>
    <w:p w14:paraId="26067788" w14:textId="77777777" w:rsidR="000763E5" w:rsidRPr="003A1EBB" w:rsidRDefault="000763E5" w:rsidP="00E67857">
      <w:pPr>
        <w:pStyle w:val="BodyText"/>
        <w:widowControl w:val="0"/>
        <w:spacing w:after="0"/>
        <w:ind w:right="-7" w:firstLine="567"/>
        <w:jc w:val="center"/>
        <w:rPr>
          <w:rFonts w:ascii="GHEA Grapalat" w:hAnsi="GHEA Grapalat"/>
        </w:rPr>
      </w:pPr>
    </w:p>
    <w:p w14:paraId="4C04C126" w14:textId="64572A1A" w:rsidR="00096865" w:rsidRPr="003A1EBB" w:rsidRDefault="00033ED4" w:rsidP="00E67857">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E67857">
      <w:pPr>
        <w:pStyle w:val="BodyText"/>
        <w:widowControl w:val="0"/>
        <w:spacing w:after="0"/>
        <w:ind w:right="-7" w:firstLine="567"/>
        <w:jc w:val="center"/>
        <w:rPr>
          <w:rFonts w:ascii="GHEA Grapalat" w:hAnsi="GHEA Grapalat"/>
        </w:rPr>
      </w:pPr>
    </w:p>
    <w:p w14:paraId="6312CFBB" w14:textId="77777777" w:rsidR="000763E5" w:rsidRPr="003A1EBB" w:rsidRDefault="000763E5" w:rsidP="00E67857">
      <w:pPr>
        <w:pStyle w:val="BodyText"/>
        <w:widowControl w:val="0"/>
        <w:spacing w:after="0"/>
        <w:ind w:right="-7" w:firstLine="567"/>
        <w:jc w:val="center"/>
        <w:rPr>
          <w:rFonts w:ascii="GHEA Grapalat" w:hAnsi="GHEA Grapalat"/>
        </w:rPr>
      </w:pPr>
    </w:p>
    <w:p w14:paraId="63B83025" w14:textId="77777777" w:rsidR="00096865" w:rsidRPr="009044F1" w:rsidRDefault="000763E5" w:rsidP="00E67857">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56BCC1F6" w14:textId="372AE457" w:rsidR="00033ED4" w:rsidRDefault="002B32D6" w:rsidP="00E67857">
      <w:pPr>
        <w:pStyle w:val="BodyText"/>
        <w:widowControl w:val="0"/>
        <w:spacing w:after="0"/>
        <w:ind w:right="-7"/>
        <w:jc w:val="center"/>
        <w:rPr>
          <w:rFonts w:ascii="GHEA Grapalat" w:hAnsi="GHEA Grapalat"/>
        </w:rPr>
      </w:pPr>
      <w:r w:rsidRPr="009044F1">
        <w:rPr>
          <w:rFonts w:ascii="GHEA Grapalat" w:hAnsi="GHEA Grapalat"/>
        </w:rPr>
        <w:t xml:space="preserve">НА </w:t>
      </w:r>
      <w:r w:rsidR="004E36FF">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5C7AFC" w:rsidRPr="005C7AFC">
        <w:rPr>
          <w:rFonts w:ascii="GHEA Grapalat" w:hAnsi="GHEA Grapalat"/>
          <w:iCs/>
        </w:rPr>
        <w:t>среднего ремонта улицы Титоградян административного района Эребуни города Еревана</w:t>
      </w:r>
      <w:r w:rsidR="00F818BE" w:rsidRPr="00F818BE">
        <w:rPr>
          <w:rFonts w:ascii="GHEA Grapalat" w:hAnsi="GHEA Grapalat"/>
        </w:rPr>
        <w:t xml:space="preserve"> ГОРОДА ЕРЕВАНА </w:t>
      </w:r>
      <w:r w:rsidR="00033ED4">
        <w:rPr>
          <w:rFonts w:ascii="GHEA Grapalat" w:hAnsi="GHEA Grapalat"/>
        </w:rPr>
        <w:t xml:space="preserve">ДЛЯ НУЖД </w:t>
      </w:r>
      <w:r w:rsidR="00033ED4" w:rsidRPr="00F818BE">
        <w:rPr>
          <w:rFonts w:ascii="GHEA Grapalat" w:hAnsi="GHEA Grapalat"/>
        </w:rPr>
        <w:t>МЭРИЯ Г.ЕРЕВАНА</w:t>
      </w:r>
    </w:p>
    <w:p w14:paraId="657D18F3" w14:textId="2269D508" w:rsidR="00096865" w:rsidRPr="009044F1" w:rsidRDefault="00096865" w:rsidP="00E67857">
      <w:pPr>
        <w:pStyle w:val="BodyText"/>
        <w:widowControl w:val="0"/>
        <w:spacing w:after="0"/>
        <w:ind w:right="-7"/>
        <w:jc w:val="center"/>
        <w:rPr>
          <w:rFonts w:ascii="GHEA Grapalat" w:hAnsi="GHEA Grapalat"/>
        </w:rPr>
      </w:pPr>
    </w:p>
    <w:p w14:paraId="0B3314FF" w14:textId="77777777" w:rsidR="00CE0D95" w:rsidRPr="009044F1" w:rsidRDefault="00CE0D95" w:rsidP="00E67857">
      <w:pPr>
        <w:pStyle w:val="BodyText"/>
        <w:widowControl w:val="0"/>
        <w:spacing w:after="0"/>
        <w:ind w:right="-7" w:firstLine="567"/>
        <w:jc w:val="center"/>
        <w:rPr>
          <w:rFonts w:ascii="GHEA Grapalat" w:hAnsi="GHEA Grapalat"/>
        </w:rPr>
      </w:pPr>
    </w:p>
    <w:p w14:paraId="41B931A2" w14:textId="77777777" w:rsidR="00CE0D95" w:rsidRPr="009044F1" w:rsidRDefault="00CE0D95" w:rsidP="00E67857">
      <w:pPr>
        <w:pStyle w:val="BodyText"/>
        <w:widowControl w:val="0"/>
        <w:spacing w:after="0"/>
        <w:ind w:right="-7" w:firstLine="567"/>
        <w:jc w:val="center"/>
        <w:rPr>
          <w:rFonts w:ascii="GHEA Grapalat" w:hAnsi="GHEA Grapalat"/>
        </w:rPr>
      </w:pPr>
    </w:p>
    <w:p w14:paraId="78B1FA20" w14:textId="77777777" w:rsidR="000763E5" w:rsidRDefault="000763E5" w:rsidP="00E67857">
      <w:pPr>
        <w:rPr>
          <w:rFonts w:ascii="GHEA Grapalat" w:hAnsi="GHEA Grapalat"/>
        </w:rPr>
      </w:pPr>
      <w:r>
        <w:rPr>
          <w:rFonts w:ascii="GHEA Grapalat" w:hAnsi="GHEA Grapalat"/>
        </w:rPr>
        <w:br w:type="page"/>
      </w:r>
    </w:p>
    <w:p w14:paraId="5ED59B81" w14:textId="77777777" w:rsidR="001A43A4" w:rsidRPr="009044F1" w:rsidRDefault="00096865" w:rsidP="00E6785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E6785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E6785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E67857">
      <w:pPr>
        <w:widowControl w:val="0"/>
        <w:ind w:firstLine="567"/>
        <w:jc w:val="both"/>
        <w:rPr>
          <w:rFonts w:ascii="GHEA Grapalat" w:hAnsi="GHEA Grapalat"/>
          <w:i/>
          <w:lang w:val="hy-AM"/>
        </w:rPr>
      </w:pPr>
    </w:p>
    <w:p w14:paraId="36406057" w14:textId="77777777" w:rsidR="00615B35" w:rsidRPr="009044F1" w:rsidRDefault="0046586E" w:rsidP="00E67857">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E67857">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 xml:space="preserve"> HYPERLINK "http://www.procurement.am" </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068C6D2A" w14:textId="77777777" w:rsidR="00C90796" w:rsidRDefault="00C90796" w:rsidP="00E6785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E67857">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E67857">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E67857">
      <w:pPr>
        <w:jc w:val="both"/>
        <w:rPr>
          <w:rFonts w:ascii="GHEA Grapalat" w:hAnsi="GHEA Grapalat"/>
          <w:i/>
        </w:rPr>
      </w:pPr>
    </w:p>
    <w:p w14:paraId="09B97B9A" w14:textId="77777777" w:rsidR="00984BDB" w:rsidRPr="009044F1" w:rsidRDefault="00984BDB" w:rsidP="00E67857">
      <w:pPr>
        <w:widowControl w:val="0"/>
        <w:ind w:firstLine="567"/>
        <w:jc w:val="both"/>
        <w:rPr>
          <w:rFonts w:ascii="GHEA Grapalat" w:hAnsi="GHEA Grapalat"/>
          <w:i/>
        </w:rPr>
      </w:pPr>
    </w:p>
    <w:p w14:paraId="2BC78628" w14:textId="77777777" w:rsidR="00160AE4" w:rsidRPr="009044F1" w:rsidRDefault="00994A77" w:rsidP="00E67857">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E67857">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E67857">
      <w:pPr>
        <w:widowControl w:val="0"/>
        <w:ind w:firstLine="567"/>
        <w:jc w:val="center"/>
        <w:rPr>
          <w:rFonts w:ascii="GHEA Grapalat" w:hAnsi="GHEA Grapalat"/>
          <w:i/>
        </w:rPr>
      </w:pPr>
    </w:p>
    <w:p w14:paraId="56EFF140" w14:textId="219B170D" w:rsidR="00033ED4" w:rsidRPr="008C3E8A" w:rsidRDefault="00292CD7" w:rsidP="008C3E8A">
      <w:pPr>
        <w:widowControl w:val="0"/>
        <w:jc w:val="center"/>
        <w:rPr>
          <w:rFonts w:ascii="GHEA Grapalat" w:hAnsi="GHEA Grapalat"/>
        </w:rPr>
      </w:pPr>
      <w:r>
        <w:rPr>
          <w:rFonts w:ascii="GHEA Grapalat" w:hAnsi="GHEA Grapalat"/>
        </w:rPr>
        <w:t>Приобретение</w:t>
      </w:r>
      <w:r w:rsidR="008C3E8A" w:rsidRPr="008C3E8A">
        <w:rPr>
          <w:rFonts w:ascii="GHEA Grapalat" w:hAnsi="GHEA Grapalat"/>
        </w:rPr>
        <w:t xml:space="preserve"> </w:t>
      </w:r>
      <w:r w:rsidR="00F761C8" w:rsidRPr="00F761C8">
        <w:rPr>
          <w:rFonts w:ascii="GHEA Grapalat" w:hAnsi="GHEA Grapalat"/>
          <w:iCs/>
        </w:rPr>
        <w:t>среднего ремонта улицы Титоградян административного района Эребуни города Еревана</w:t>
      </w:r>
      <w:r w:rsidR="008C3E8A" w:rsidRPr="008C3E8A">
        <w:rPr>
          <w:rFonts w:ascii="GHEA Grapalat" w:hAnsi="GHEA Grapalat"/>
        </w:rPr>
        <w:t xml:space="preserve"> ГОРОДА ЕРЕВАНА</w:t>
      </w:r>
      <w:r w:rsidR="007A1587" w:rsidRPr="008C3E8A">
        <w:rPr>
          <w:rFonts w:ascii="GHEA Grapalat" w:hAnsi="GHEA Grapalat"/>
        </w:rPr>
        <w:t xml:space="preserve"> </w:t>
      </w:r>
      <w:r w:rsidR="00033ED4" w:rsidRPr="008C3E8A">
        <w:rPr>
          <w:rFonts w:ascii="GHEA Grapalat" w:hAnsi="GHEA Grapalat"/>
        </w:rPr>
        <w:t>ДЛЯ НУЖД МЭРИ</w:t>
      </w:r>
      <w:r w:rsidR="008C3E8A">
        <w:rPr>
          <w:rFonts w:ascii="GHEA Grapalat" w:hAnsi="GHEA Grapalat"/>
        </w:rPr>
        <w:t>И</w:t>
      </w:r>
      <w:r w:rsidR="00033ED4" w:rsidRPr="008C3E8A">
        <w:rPr>
          <w:rFonts w:ascii="GHEA Grapalat" w:hAnsi="GHEA Grapalat"/>
        </w:rPr>
        <w:t xml:space="preserve"> Г.ЕРЕВАН</w:t>
      </w:r>
    </w:p>
    <w:p w14:paraId="2D46C958" w14:textId="77777777" w:rsidR="00160AE4" w:rsidRPr="003A1EBB" w:rsidRDefault="00160AE4" w:rsidP="00E67857">
      <w:pPr>
        <w:widowControl w:val="0"/>
        <w:ind w:firstLine="567"/>
        <w:jc w:val="center"/>
        <w:rPr>
          <w:rFonts w:ascii="GHEA Grapalat" w:hAnsi="GHEA Grapalat"/>
        </w:rPr>
      </w:pPr>
    </w:p>
    <w:p w14:paraId="0FA6F93B" w14:textId="4ECCF90B" w:rsidR="00096865" w:rsidRPr="009044F1" w:rsidRDefault="00160AE4" w:rsidP="00E67857">
      <w:pPr>
        <w:widowControl w:val="0"/>
        <w:jc w:val="center"/>
        <w:rPr>
          <w:rFonts w:ascii="GHEA Grapalat" w:hAnsi="GHEA Grapalat"/>
          <w:i/>
        </w:rPr>
      </w:pPr>
      <w:r w:rsidRPr="009044F1">
        <w:rPr>
          <w:rFonts w:ascii="GHEA Grapalat" w:hAnsi="GHEA Grapalat"/>
          <w:b/>
        </w:rPr>
        <w:t xml:space="preserve">ПРИГЛАШЕНИЯ НА </w:t>
      </w:r>
      <w:r w:rsidR="004E36FF">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E67857">
      <w:pPr>
        <w:widowControl w:val="0"/>
        <w:jc w:val="center"/>
        <w:rPr>
          <w:rFonts w:ascii="GHEA Grapalat" w:hAnsi="GHEA Grapalat" w:cs="Sylfaen"/>
          <w:b/>
        </w:rPr>
      </w:pPr>
    </w:p>
    <w:p w14:paraId="7E27DFE3" w14:textId="77777777" w:rsidR="00096865" w:rsidRPr="008842CE" w:rsidRDefault="00096865" w:rsidP="00E67857">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E67857">
      <w:pPr>
        <w:widowControl w:val="0"/>
        <w:jc w:val="center"/>
        <w:rPr>
          <w:rFonts w:ascii="GHEA Grapalat" w:hAnsi="GHEA Grapalat"/>
        </w:rPr>
      </w:pPr>
    </w:p>
    <w:p w14:paraId="531A646C"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E67857">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E6785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E67857">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E67857">
      <w:pPr>
        <w:widowControl w:val="0"/>
        <w:jc w:val="center"/>
        <w:rPr>
          <w:rFonts w:ascii="GHEA Grapalat" w:hAnsi="GHEA Grapalat"/>
          <w:b/>
        </w:rPr>
      </w:pPr>
    </w:p>
    <w:p w14:paraId="0F510C48" w14:textId="77777777" w:rsidR="00520F57" w:rsidRDefault="00520F57" w:rsidP="00E67857">
      <w:pPr>
        <w:widowControl w:val="0"/>
        <w:jc w:val="center"/>
        <w:rPr>
          <w:rFonts w:ascii="GHEA Grapalat" w:hAnsi="GHEA Grapalat"/>
          <w:b/>
        </w:rPr>
      </w:pPr>
    </w:p>
    <w:p w14:paraId="3350CDDF" w14:textId="77777777" w:rsidR="008842CE" w:rsidRPr="00374F4A" w:rsidRDefault="00CA590C" w:rsidP="00E67857">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E67857">
      <w:pPr>
        <w:widowControl w:val="0"/>
        <w:jc w:val="center"/>
        <w:rPr>
          <w:rFonts w:ascii="GHEA Grapalat" w:hAnsi="GHEA Grapalat"/>
          <w:b/>
        </w:rPr>
      </w:pPr>
    </w:p>
    <w:p w14:paraId="39AB163C" w14:textId="0F5D4F6F" w:rsidR="00096865" w:rsidRDefault="00096865" w:rsidP="00E6785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E36FF">
        <w:rPr>
          <w:rFonts w:ascii="GHEA Grapalat" w:hAnsi="GHEA Grapalat"/>
          <w:b/>
        </w:rPr>
        <w:t>ОТКРЫТЫЙ КОНКУРС</w:t>
      </w:r>
    </w:p>
    <w:p w14:paraId="7380DBED" w14:textId="77777777" w:rsidR="00520F57" w:rsidRPr="008842CE" w:rsidRDefault="00520F57" w:rsidP="00E67857">
      <w:pPr>
        <w:widowControl w:val="0"/>
        <w:jc w:val="center"/>
        <w:rPr>
          <w:rFonts w:ascii="GHEA Grapalat" w:hAnsi="GHEA Grapalat"/>
          <w:b/>
        </w:rPr>
      </w:pPr>
    </w:p>
    <w:p w14:paraId="31821506"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E6785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E67857">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E67857">
      <w:pPr>
        <w:rPr>
          <w:rFonts w:ascii="GHEA Grapalat" w:hAnsi="GHEA Grapalat"/>
          <w:spacing w:val="-6"/>
        </w:rPr>
      </w:pPr>
      <w:r>
        <w:rPr>
          <w:rFonts w:ascii="GHEA Grapalat" w:hAnsi="GHEA Grapalat"/>
          <w:spacing w:val="-6"/>
        </w:rPr>
        <w:br w:type="page"/>
      </w:r>
    </w:p>
    <w:p w14:paraId="48760574" w14:textId="5E8F4B16" w:rsidR="00096865" w:rsidRPr="006D2DF7" w:rsidRDefault="00E17B7F" w:rsidP="00E6785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36FF">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E36FF">
        <w:rPr>
          <w:rFonts w:ascii="GHEA Grapalat" w:hAnsi="GHEA Grapalat"/>
          <w:spacing w:val="-6"/>
        </w:rPr>
        <w:t>BMAShDzB-</w:t>
      </w:r>
      <w:r w:rsidR="00690B7B">
        <w:rPr>
          <w:rFonts w:ascii="GHEA Grapalat" w:hAnsi="GHEA Grapalat"/>
          <w:spacing w:val="-6"/>
        </w:rPr>
        <w:t>26/13</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E6785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E6785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E6785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E6785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4637A9B2" w:rsidR="003E1421" w:rsidRPr="009044F1" w:rsidRDefault="00A81DD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04334" w:rsidRPr="00D04334">
        <w:rPr>
          <w:rFonts w:ascii="GHEA Grapalat" w:hAnsi="GHEA Grapalat"/>
          <w:sz w:val="24"/>
          <w:szCs w:val="24"/>
        </w:rPr>
        <w:t>gor.muradyan</w:t>
      </w:r>
      <w:r w:rsidR="009C751A" w:rsidRPr="00D04334">
        <w:rPr>
          <w:rFonts w:ascii="GHEA Grapalat" w:hAnsi="GHEA Grapalat"/>
          <w:sz w:val="24"/>
          <w:szCs w:val="24"/>
        </w:rPr>
        <w:t>@yerevan.am</w:t>
      </w:r>
    </w:p>
    <w:p w14:paraId="77F484EA" w14:textId="77777777" w:rsidR="00096865" w:rsidRPr="009044F1" w:rsidRDefault="00F5653D" w:rsidP="00E6785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E67857">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E67857">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3CE41E00" w:rsidR="00096865" w:rsidRPr="00421CBE" w:rsidRDefault="00845AA5" w:rsidP="00E67857">
      <w:pPr>
        <w:pStyle w:val="Heading3"/>
        <w:keepNext w:val="0"/>
        <w:widowControl w:val="0"/>
        <w:tabs>
          <w:tab w:val="left" w:pos="1134"/>
        </w:tabs>
        <w:spacing w:line="240" w:lineRule="auto"/>
        <w:ind w:firstLine="567"/>
        <w:jc w:val="both"/>
        <w:rPr>
          <w:rFonts w:ascii="GHEA Grapalat" w:hAnsi="GHEA Grapalat"/>
          <w:i w:val="0"/>
          <w:iCs/>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7F1E01">
        <w:rPr>
          <w:rFonts w:ascii="GHEA Grapalat" w:hAnsi="GHEA Grapalat"/>
          <w:i w:val="0"/>
          <w:iCs/>
        </w:rPr>
        <w:t xml:space="preserve">Предметом закупки является приобретение </w:t>
      </w:r>
      <w:r w:rsidR="00421CBE" w:rsidRPr="00421CBE">
        <w:rPr>
          <w:rFonts w:ascii="GHEA Grapalat" w:hAnsi="GHEA Grapalat"/>
          <w:i w:val="0"/>
          <w:iCs/>
        </w:rPr>
        <w:t>среднего ремонта улицы Титоградян административного района Эребуни города Еревана</w:t>
      </w:r>
      <w:r w:rsidR="00421CBE" w:rsidRPr="007F1E01">
        <w:rPr>
          <w:rFonts w:ascii="GHEA Grapalat" w:hAnsi="GHEA Grapalat"/>
          <w:i w:val="0"/>
          <w:iCs/>
        </w:rPr>
        <w:t xml:space="preserve"> </w:t>
      </w:r>
      <w:r w:rsidRPr="007F1E01">
        <w:rPr>
          <w:rFonts w:ascii="GHEA Grapalat" w:hAnsi="GHEA Grapalat"/>
          <w:i w:val="0"/>
          <w:iCs/>
        </w:rPr>
        <w:t xml:space="preserve">(далее — также </w:t>
      </w:r>
      <w:r w:rsidR="00EE6232" w:rsidRPr="007F1E01">
        <w:rPr>
          <w:rFonts w:ascii="GHEA Grapalat" w:hAnsi="GHEA Grapalat"/>
          <w:i w:val="0"/>
          <w:iCs/>
        </w:rPr>
        <w:t>работа</w:t>
      </w:r>
      <w:r w:rsidRPr="007F1E01">
        <w:rPr>
          <w:rFonts w:ascii="GHEA Grapalat" w:hAnsi="GHEA Grapalat"/>
          <w:i w:val="0"/>
          <w:iCs/>
        </w:rPr>
        <w:t xml:space="preserve">) для нужд </w:t>
      </w:r>
      <w:r w:rsidR="0010090F" w:rsidRPr="007F1E01">
        <w:rPr>
          <w:rFonts w:ascii="GHEA Grapalat" w:hAnsi="GHEA Grapalat"/>
          <w:i w:val="0"/>
          <w:iCs/>
        </w:rPr>
        <w:t>МЭРИИ Г.ЕРЕВАНА</w:t>
      </w:r>
      <w:r w:rsidRPr="007F1E01">
        <w:rPr>
          <w:rFonts w:ascii="GHEA Grapalat" w:hAnsi="GHEA Grapalat"/>
          <w:i w:val="0"/>
          <w:iCs/>
        </w:rPr>
        <w:t>, которые сгруппированы в лоты "</w:t>
      </w:r>
      <w:r w:rsidR="0048207B" w:rsidRPr="007F1E01">
        <w:rPr>
          <w:rFonts w:ascii="GHEA Grapalat" w:hAnsi="GHEA Grapalat"/>
          <w:i w:val="0"/>
          <w:iCs/>
        </w:rPr>
        <w:t>1</w:t>
      </w:r>
      <w:r w:rsidRPr="007F1E01">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E67857">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E67857">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E67857">
            <w:pPr>
              <w:pStyle w:val="BodyTextIndent2"/>
              <w:widowControl w:val="0"/>
              <w:spacing w:line="240" w:lineRule="auto"/>
              <w:ind w:firstLine="0"/>
              <w:rPr>
                <w:rFonts w:ascii="GHEA Grapalat" w:hAnsi="GHEA Grapalat"/>
                <w:sz w:val="24"/>
                <w:szCs w:val="24"/>
                <w:u w:val="single"/>
              </w:rPr>
            </w:pPr>
          </w:p>
        </w:tc>
      </w:tr>
      <w:tr w:rsidR="00710894" w:rsidRPr="009044F1" w14:paraId="6D700080" w14:textId="77777777" w:rsidTr="00216275">
        <w:trPr>
          <w:jc w:val="center"/>
        </w:trPr>
        <w:tc>
          <w:tcPr>
            <w:tcW w:w="1331" w:type="dxa"/>
            <w:vAlign w:val="center"/>
          </w:tcPr>
          <w:p w14:paraId="35744E49" w14:textId="0B6F9460" w:rsidR="00710894" w:rsidRPr="003F04E2" w:rsidRDefault="00710894" w:rsidP="00E67857">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2C8B9CD5" w:rsidR="00710894" w:rsidRPr="00B07413" w:rsidRDefault="00CC32B6" w:rsidP="00E67857">
            <w:pPr>
              <w:pStyle w:val="BodyTextIndent2"/>
              <w:widowControl w:val="0"/>
              <w:spacing w:line="240" w:lineRule="auto"/>
              <w:ind w:firstLine="0"/>
              <w:jc w:val="center"/>
              <w:rPr>
                <w:rFonts w:ascii="GHEA Grapalat" w:hAnsi="GHEA Grapalat" w:cs="Calibri"/>
                <w:color w:val="000000"/>
              </w:rPr>
            </w:pPr>
            <w:r>
              <w:rPr>
                <w:rFonts w:ascii="GHEA Grapalat" w:hAnsi="GHEA Grapalat"/>
              </w:rPr>
              <w:t>213,195,901</w:t>
            </w:r>
          </w:p>
        </w:tc>
        <w:tc>
          <w:tcPr>
            <w:tcW w:w="6175" w:type="dxa"/>
            <w:vAlign w:val="center"/>
          </w:tcPr>
          <w:p w14:paraId="03B90E8E" w14:textId="48BDB0BE" w:rsidR="00710894" w:rsidRPr="00CC32B6" w:rsidRDefault="00CC32B6" w:rsidP="00E67857">
            <w:pPr>
              <w:pStyle w:val="BodyTextIndent2"/>
              <w:widowControl w:val="0"/>
              <w:spacing w:line="240" w:lineRule="auto"/>
              <w:ind w:firstLine="0"/>
              <w:rPr>
                <w:rFonts w:ascii="GHEA Grapalat" w:hAnsi="GHEA Grapalat"/>
                <w:bCs/>
                <w:iCs/>
                <w:sz w:val="22"/>
                <w:szCs w:val="22"/>
                <w:vertAlign w:val="subscript"/>
              </w:rPr>
            </w:pPr>
            <w:r>
              <w:rPr>
                <w:rFonts w:ascii="GHEA Grapalat" w:hAnsi="GHEA Grapalat"/>
                <w:iCs/>
                <w:sz w:val="24"/>
                <w:szCs w:val="24"/>
              </w:rPr>
              <w:t xml:space="preserve">Приобретение </w:t>
            </w:r>
            <w:r w:rsidRPr="00CC32B6">
              <w:rPr>
                <w:rFonts w:ascii="GHEA Grapalat" w:hAnsi="GHEA Grapalat"/>
                <w:iCs/>
                <w:sz w:val="24"/>
                <w:szCs w:val="24"/>
              </w:rPr>
              <w:t>среднего ремонта улицы Титоградян административного района Эребуни города Еревана</w:t>
            </w:r>
          </w:p>
        </w:tc>
      </w:tr>
    </w:tbl>
    <w:p w14:paraId="36AF8C1F" w14:textId="77777777" w:rsidR="00096865" w:rsidRPr="009044F1" w:rsidRDefault="0081650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E67857">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E67857">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E67857">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E67857">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E67857">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E67857">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E67857">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E67857">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w:t>
      </w:r>
      <w:r>
        <w:rPr>
          <w:rFonts w:ascii="GHEA Grapalat" w:hAnsi="GHEA Grapalat" w:cs="Sylfaen"/>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E559F21" w:rsidR="00943D49" w:rsidRDefault="00943D49" w:rsidP="00E67857">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524737A" w14:textId="77777777" w:rsidR="009C5430" w:rsidRPr="000C4D47" w:rsidRDefault="009C5430" w:rsidP="00E67857">
      <w:pPr>
        <w:pStyle w:val="ListParagraph"/>
        <w:widowControl w:val="0"/>
        <w:numPr>
          <w:ilvl w:val="0"/>
          <w:numId w:val="34"/>
        </w:numPr>
        <w:tabs>
          <w:tab w:val="left" w:pos="1134"/>
        </w:tabs>
        <w:jc w:val="both"/>
        <w:rPr>
          <w:rFonts w:ascii="GHEA Grapalat" w:hAnsi="GHEA Grapalat"/>
          <w:sz w:val="20"/>
          <w:szCs w:val="20"/>
        </w:rPr>
      </w:pPr>
      <w:r w:rsidRPr="000C4D47">
        <w:rPr>
          <w:rFonts w:ascii="GHEA Grapalat" w:hAnsi="GHEA Grapalat"/>
          <w:sz w:val="20"/>
          <w:szCs w:val="20"/>
          <w:lang w:val="hy-AM"/>
        </w:rPr>
        <w:t>7</w:t>
      </w:r>
      <w:r w:rsidRPr="000C4D47">
        <w:rPr>
          <w:rFonts w:ascii="GHEA Grapalat" w:hAnsi="GHEA Grapalat"/>
          <w:sz w:val="20"/>
          <w:szCs w:val="20"/>
        </w:rPr>
        <w:t>) которые на основании абзаца «е» подпункта 2 пункта 1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E67857">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94265C" w14:textId="77777777" w:rsidR="009C5430" w:rsidRPr="000C4D47"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2.3.</w:t>
      </w:r>
      <w:r w:rsidRPr="000C4D47">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6190566F" w14:textId="77777777" w:rsidR="009C5430" w:rsidRPr="004D7DD1"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w:t>
      </w:r>
      <w:r w:rsidRPr="009044F1">
        <w:rPr>
          <w:rFonts w:ascii="GHEA Grapalat" w:hAnsi="GHEA Grapalat"/>
          <w:color w:val="000000"/>
        </w:rPr>
        <w:lastRenderedPageBreak/>
        <w:t>юридического лица;</w:t>
      </w:r>
    </w:p>
    <w:p w14:paraId="3959BED3" w14:textId="77777777" w:rsidR="00D5674E" w:rsidRPr="008842CE"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E67857">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E67857">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E6785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E6785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E6785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w:t>
      </w:r>
      <w:r w:rsidR="000A6B75" w:rsidRPr="009044F1">
        <w:rPr>
          <w:rFonts w:ascii="GHEA Grapalat" w:hAnsi="GHEA Grapalat"/>
          <w:sz w:val="24"/>
          <w:szCs w:val="24"/>
        </w:rPr>
        <w:lastRenderedPageBreak/>
        <w:t>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E67857">
      <w:pPr>
        <w:widowControl w:val="0"/>
        <w:jc w:val="center"/>
        <w:rPr>
          <w:rFonts w:ascii="GHEA Grapalat" w:hAnsi="GHEA Grapalat"/>
          <w:b/>
        </w:rPr>
      </w:pPr>
    </w:p>
    <w:p w14:paraId="52515570" w14:textId="77777777" w:rsidR="00813CE0" w:rsidRPr="00572A57" w:rsidRDefault="00ED2352" w:rsidP="00E67857">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E67857">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E6785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E6785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lastRenderedPageBreak/>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E6785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E6785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E67857">
      <w:pPr>
        <w:widowControl w:val="0"/>
        <w:jc w:val="center"/>
        <w:rPr>
          <w:rFonts w:ascii="GHEA Grapalat" w:hAnsi="GHEA Grapalat"/>
          <w:b/>
        </w:rPr>
      </w:pPr>
    </w:p>
    <w:p w14:paraId="1683E855" w14:textId="77777777" w:rsidR="00096865" w:rsidRPr="00995804" w:rsidRDefault="00955A1E" w:rsidP="00E67857">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E67857">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E6785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59AD92EC" w:rsidR="00096865" w:rsidRPr="005114D0" w:rsidRDefault="000946A3"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36FF">
        <w:rPr>
          <w:rFonts w:ascii="GHEA Grapalat" w:hAnsi="GHEA Grapalat"/>
          <w:sz w:val="24"/>
          <w:szCs w:val="24"/>
        </w:rPr>
        <w:t>открытый конкурс</w:t>
      </w:r>
      <w:r w:rsidRPr="009044F1">
        <w:rPr>
          <w:rFonts w:ascii="GHEA Grapalat" w:hAnsi="GHEA Grapalat"/>
          <w:sz w:val="24"/>
          <w:szCs w:val="24"/>
        </w:rPr>
        <w:t>.</w:t>
      </w:r>
    </w:p>
    <w:p w14:paraId="2DAEAB8E" w14:textId="1ACFCACE" w:rsidR="008B1605" w:rsidRPr="009044F1" w:rsidRDefault="00096865"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E67857">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D106AF">
        <w:rPr>
          <w:rFonts w:ascii="GHEA Grapalat" w:hAnsi="GHEA Grapalat"/>
          <w:b/>
          <w:i/>
          <w:iCs/>
        </w:rPr>
        <w:t>23</w:t>
      </w:r>
      <w:r w:rsidR="001E311B">
        <w:rPr>
          <w:rFonts w:ascii="GHEA Grapalat" w:hAnsi="GHEA Grapalat"/>
          <w:b/>
          <w:i/>
          <w:iCs/>
          <w:lang w:val="hy-AM"/>
        </w:rPr>
        <w:t>.01.2026</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E6785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E67857">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E67857">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E67857">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E6785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E67857">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77777777" w:rsidR="006B54CE" w:rsidRDefault="006B54CE" w:rsidP="00E67857">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511AB91A" w14:textId="77777777" w:rsidR="006B54CE" w:rsidRPr="00C23275" w:rsidRDefault="006B54CE" w:rsidP="00E67857">
      <w:pPr>
        <w:pStyle w:val="norm"/>
        <w:widowControl w:val="0"/>
        <w:tabs>
          <w:tab w:val="left" w:pos="1134"/>
        </w:tabs>
        <w:spacing w:line="240" w:lineRule="auto"/>
        <w:ind w:firstLine="567"/>
        <w:rPr>
          <w:rFonts w:ascii="GHEA Grapalat" w:hAnsi="GHEA Grapalat"/>
          <w:color w:val="FF0000"/>
        </w:rPr>
      </w:pPr>
      <w:r w:rsidRPr="00C23275">
        <w:rPr>
          <w:rFonts w:ascii="GHEA Grapalat" w:hAnsi="GHEA Grapalat"/>
          <w:color w:val="FF0000"/>
          <w:sz w:val="24"/>
          <w:szCs w:val="24"/>
        </w:rPr>
        <w:t>4) при закупке строительных работ</w:t>
      </w:r>
      <w:r w:rsidRPr="00C23275">
        <w:rPr>
          <w:rFonts w:ascii="GHEA Grapalat" w:hAnsi="GHEA Grapalat"/>
          <w:color w:val="FF0000"/>
        </w:rPr>
        <w:t xml:space="preserve">- </w:t>
      </w:r>
      <w:r w:rsidRPr="00C23275">
        <w:rPr>
          <w:rFonts w:ascii="GHEA Grapalat" w:hAnsi="GHEA Grapalat"/>
          <w:color w:val="FF0000"/>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C23275">
        <w:rPr>
          <w:rStyle w:val="FootnoteReference"/>
          <w:rFonts w:ascii="GHEA Grapalat" w:hAnsi="GHEA Grapalat"/>
          <w:color w:val="FF0000"/>
        </w:rPr>
        <w:footnoteReference w:customMarkFollows="1" w:id="7"/>
        <w:t>9</w:t>
      </w:r>
    </w:p>
    <w:p w14:paraId="669FA25F" w14:textId="77777777" w:rsidR="000845F6" w:rsidRPr="009044F1" w:rsidRDefault="005F25EF" w:rsidP="00E67857">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E67857">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E6785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E67857">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E67857">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E67857">
      <w:pPr>
        <w:pStyle w:val="norm"/>
        <w:widowControl w:val="0"/>
        <w:spacing w:line="240" w:lineRule="auto"/>
        <w:ind w:firstLine="0"/>
        <w:rPr>
          <w:rFonts w:ascii="GHEA Grapalat" w:hAnsi="GHEA Grapalat" w:cs="Sylfaen"/>
          <w:sz w:val="24"/>
          <w:szCs w:val="24"/>
        </w:rPr>
      </w:pPr>
    </w:p>
    <w:p w14:paraId="448029D7" w14:textId="77777777" w:rsidR="0049655D" w:rsidRDefault="00C90BCA" w:rsidP="00E67857">
      <w:pPr>
        <w:rPr>
          <w:rFonts w:ascii="GHEA Grapalat" w:hAnsi="GHEA Grapalat"/>
          <w:b/>
        </w:rPr>
      </w:pPr>
      <w:r>
        <w:rPr>
          <w:rFonts w:ascii="GHEA Grapalat" w:hAnsi="GHEA Grapalat"/>
          <w:b/>
        </w:rPr>
        <w:t>-----------------------------</w:t>
      </w:r>
    </w:p>
    <w:p w14:paraId="03D207CF" w14:textId="77777777" w:rsidR="00C90BCA" w:rsidDel="00B2007E" w:rsidRDefault="00C90BCA" w:rsidP="00E67857">
      <w:pPr>
        <w:widowControl w:val="0"/>
        <w:jc w:val="center"/>
        <w:rPr>
          <w:del w:id="4" w:author="Inesa Kocharyan" w:date="2022-03-25T12:10:00Z"/>
          <w:rFonts w:ascii="GHEA Grapalat" w:hAnsi="GHEA Grapalat"/>
          <w:b/>
        </w:rPr>
      </w:pPr>
    </w:p>
    <w:p w14:paraId="39BC9BF3" w14:textId="0E3E5A32" w:rsidR="00700398" w:rsidRDefault="00700398" w:rsidP="00E67857">
      <w:pPr>
        <w:rPr>
          <w:rFonts w:ascii="GHEA Grapalat" w:hAnsi="GHEA Grapalat"/>
          <w:b/>
        </w:rPr>
      </w:pPr>
    </w:p>
    <w:p w14:paraId="13B7924C" w14:textId="77777777" w:rsidR="00A45946" w:rsidRPr="009044F1" w:rsidRDefault="00333B85" w:rsidP="00E67857">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E6785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E67857">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5B462335" w14:textId="77777777" w:rsidR="006B54CE" w:rsidRPr="00D3308C" w:rsidRDefault="006B54CE" w:rsidP="00E67857">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E67857">
      <w:pPr>
        <w:jc w:val="center"/>
        <w:rPr>
          <w:rFonts w:ascii="GHEA Grapalat" w:hAnsi="GHEA Grapalat"/>
          <w:b/>
        </w:rPr>
      </w:pPr>
    </w:p>
    <w:p w14:paraId="678321DC" w14:textId="77777777" w:rsidR="00096865" w:rsidRPr="00230D36" w:rsidRDefault="00220C7C" w:rsidP="00E67857">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E67857">
      <w:pPr>
        <w:jc w:val="center"/>
        <w:rPr>
          <w:rFonts w:ascii="GHEA Grapalat" w:hAnsi="GHEA Grapalat"/>
          <w:b/>
        </w:rPr>
      </w:pPr>
    </w:p>
    <w:p w14:paraId="7D88709A" w14:textId="77777777" w:rsidR="00096865" w:rsidRPr="00AA7117" w:rsidRDefault="00220C7C" w:rsidP="00E6785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E67857">
      <w:pPr>
        <w:widowControl w:val="0"/>
        <w:ind w:firstLine="567"/>
        <w:jc w:val="center"/>
        <w:rPr>
          <w:rFonts w:ascii="GHEA Grapalat" w:hAnsi="GHEA Grapalat"/>
          <w:b/>
        </w:rPr>
      </w:pPr>
    </w:p>
    <w:p w14:paraId="5FEB0B5B" w14:textId="352D4580" w:rsidR="00096865" w:rsidRPr="00221C7B" w:rsidRDefault="000D701E" w:rsidP="00E67857">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E67857">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w:t>
      </w:r>
      <w:r w:rsidR="008463FB">
        <w:rPr>
          <w:rFonts w:ascii="GHEA Grapalat" w:hAnsi="GHEA Grapalat"/>
        </w:rPr>
        <w:lastRenderedPageBreak/>
        <w:t>(Приложение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E67857">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E67857">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E67857">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E67857">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E67857">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E67857">
      <w:pPr>
        <w:widowControl w:val="0"/>
        <w:ind w:firstLine="567"/>
        <w:jc w:val="both"/>
        <w:rPr>
          <w:rFonts w:ascii="GHEA Grapalat" w:hAnsi="GHEA Grapalat" w:cs="Sylfaen"/>
        </w:rPr>
      </w:pPr>
    </w:p>
    <w:p w14:paraId="70C79345" w14:textId="77777777" w:rsidR="000A7528"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E67857">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E67857">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xml:space="preserve">, то обеспечение заявки выплачивается только в размере обеспечения, </w:t>
      </w:r>
      <w:r w:rsidR="00733993" w:rsidRPr="00BB7860">
        <w:rPr>
          <w:rFonts w:ascii="GHEA Grapalat" w:hAnsi="GHEA Grapalat"/>
        </w:rPr>
        <w:lastRenderedPageBreak/>
        <w:t>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8"/>
        <w:t>10</w:t>
      </w:r>
    </w:p>
    <w:p w14:paraId="78769A62" w14:textId="77777777" w:rsidR="00F20DA5" w:rsidRPr="009044F1" w:rsidRDefault="00283198" w:rsidP="00E67857">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E7988C4" w:rsidR="0063461E" w:rsidRDefault="00283198" w:rsidP="00E67857">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768AD" w:rsidRPr="002768AD">
        <w:rPr>
          <w:rFonts w:ascii="GHEA Grapalat" w:hAnsi="GHEA Grapalat"/>
          <w:b/>
          <w:bCs/>
          <w:i/>
        </w:rPr>
        <w:t>120 (сто двадцати)</w:t>
      </w:r>
      <w:r w:rsidR="0024583E" w:rsidRPr="0024583E">
        <w:rPr>
          <w:rFonts w:ascii="GHEA Grapalat" w:hAnsi="GHEA Grapalat"/>
          <w:b/>
          <w:bCs/>
          <w:i/>
        </w:rPr>
        <w:t xml:space="preserve">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E67857">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E67857">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E67857">
      <w:pPr>
        <w:rPr>
          <w:rFonts w:ascii="GHEA Grapalat" w:hAnsi="GHEA Grapalat" w:cs="Sylfaen"/>
        </w:rPr>
      </w:pPr>
    </w:p>
    <w:p w14:paraId="3EF3263E" w14:textId="77777777" w:rsidR="00096865" w:rsidRPr="009044F1" w:rsidRDefault="00E70FC4" w:rsidP="00E67857">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04C82192" w:rsidR="00096865" w:rsidRPr="009044F1" w:rsidRDefault="00FD2748" w:rsidP="00E6785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E67857">
        <w:rPr>
          <w:rFonts w:ascii="GHEA Grapalat" w:hAnsi="GHEA Grapalat"/>
          <w:b/>
          <w:lang w:val="hy-AM"/>
        </w:rPr>
        <w:t xml:space="preserve">11:00 </w:t>
      </w:r>
      <w:r w:rsidR="00601797" w:rsidRPr="00601797">
        <w:rPr>
          <w:rFonts w:ascii="GHEA Grapalat" w:hAnsi="GHEA Grapalat"/>
          <w:b/>
          <w:lang w:val="hy-AM"/>
        </w:rPr>
        <w:t xml:space="preserve">часов </w:t>
      </w:r>
      <w:r w:rsidR="00D106AF">
        <w:rPr>
          <w:rFonts w:ascii="GHEA Grapalat" w:hAnsi="GHEA Grapalat"/>
          <w:b/>
        </w:rPr>
        <w:t>23</w:t>
      </w:r>
      <w:r w:rsidR="001E311B">
        <w:rPr>
          <w:rFonts w:ascii="GHEA Grapalat" w:hAnsi="GHEA Grapalat"/>
          <w:b/>
          <w:lang w:val="hy-AM"/>
        </w:rPr>
        <w:t>.01.2026</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w:t>
      </w:r>
      <w:r w:rsidRPr="009044F1">
        <w:rPr>
          <w:rFonts w:ascii="GHEA Grapalat" w:hAnsi="GHEA Grapalat"/>
        </w:rPr>
        <w:lastRenderedPageBreak/>
        <w:t xml:space="preserve">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E6785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E6785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E67857">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9"/>
        <w:t>11</w:t>
      </w:r>
      <w:r w:rsidR="00CE5812" w:rsidRPr="00CE5812">
        <w:rPr>
          <w:rFonts w:ascii="GHEA Grapalat" w:hAnsi="GHEA Grapalat"/>
        </w:rPr>
        <w:t>.</w:t>
      </w:r>
    </w:p>
    <w:p w14:paraId="6C03FAEF" w14:textId="77777777" w:rsidR="001A6D39" w:rsidRPr="00186559"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w:t>
      </w:r>
      <w:r w:rsidRPr="009044F1">
        <w:rPr>
          <w:rFonts w:ascii="GHEA Grapalat" w:hAnsi="GHEA Grapalat"/>
          <w:sz w:val="24"/>
          <w:szCs w:val="24"/>
        </w:rPr>
        <w:lastRenderedPageBreak/>
        <w:t>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E67857">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lastRenderedPageBreak/>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E6785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E67857">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E67857">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E67857">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w:t>
      </w:r>
      <w:r w:rsidRPr="00793DC2">
        <w:rPr>
          <w:rFonts w:ascii="GHEA Grapalat" w:hAnsi="GHEA Grapalat" w:cs="Sylfaen"/>
        </w:rPr>
        <w:lastRenderedPageBreak/>
        <w:t>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E67857">
      <w:pPr>
        <w:widowControl w:val="0"/>
        <w:ind w:left="284"/>
        <w:contextualSpacing/>
        <w:jc w:val="both"/>
        <w:rPr>
          <w:rFonts w:ascii="GHEA Grapalat" w:hAnsi="GHEA Grapalat"/>
        </w:rPr>
      </w:pPr>
    </w:p>
    <w:p w14:paraId="6F2307BE" w14:textId="77777777" w:rsidR="001A6D39" w:rsidRPr="009044F1" w:rsidRDefault="001A6D39" w:rsidP="00E6785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E6785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E6785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E6785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E6785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E6785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E6785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w:t>
      </w:r>
      <w:r w:rsidRPr="009044F1">
        <w:rPr>
          <w:rFonts w:ascii="GHEA Grapalat" w:hAnsi="GHEA Grapalat"/>
          <w:sz w:val="24"/>
          <w:szCs w:val="24"/>
        </w:rPr>
        <w:lastRenderedPageBreak/>
        <w:t>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E6785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E67857">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E67857">
      <w:pPr>
        <w:widowControl w:val="0"/>
        <w:jc w:val="center"/>
        <w:rPr>
          <w:rFonts w:ascii="GHEA Grapalat" w:hAnsi="GHEA Grapalat"/>
          <w:b/>
        </w:rPr>
      </w:pPr>
    </w:p>
    <w:p w14:paraId="299DB22A" w14:textId="77777777" w:rsidR="00B73109" w:rsidRDefault="00B73109" w:rsidP="00E67857">
      <w:pPr>
        <w:widowControl w:val="0"/>
        <w:jc w:val="center"/>
        <w:rPr>
          <w:rFonts w:ascii="GHEA Grapalat" w:hAnsi="GHEA Grapalat"/>
          <w:b/>
        </w:rPr>
      </w:pPr>
    </w:p>
    <w:p w14:paraId="21C8BADE" w14:textId="77777777" w:rsidR="000313A6" w:rsidRDefault="00AA0AD8" w:rsidP="00E67857">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E67857">
      <w:pPr>
        <w:widowControl w:val="0"/>
        <w:jc w:val="center"/>
        <w:rPr>
          <w:rFonts w:ascii="GHEA Grapalat" w:hAnsi="GHEA Grapalat" w:cs="Arial"/>
          <w:b/>
          <w:iCs/>
        </w:rPr>
      </w:pPr>
    </w:p>
    <w:p w14:paraId="4FC7EE06"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 xml:space="preserve">за окончанием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E67857">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E67857">
      <w:pPr>
        <w:widowControl w:val="0"/>
        <w:jc w:val="center"/>
        <w:rPr>
          <w:rFonts w:ascii="GHEA Grapalat" w:hAnsi="GHEA Grapalat"/>
          <w:b/>
        </w:rPr>
      </w:pPr>
    </w:p>
    <w:p w14:paraId="07EA29F4" w14:textId="77777777" w:rsidR="00B73109" w:rsidRDefault="00B73109" w:rsidP="00E67857">
      <w:pPr>
        <w:widowControl w:val="0"/>
        <w:jc w:val="center"/>
        <w:rPr>
          <w:rFonts w:ascii="GHEA Grapalat" w:hAnsi="GHEA Grapalat"/>
          <w:b/>
        </w:rPr>
      </w:pPr>
    </w:p>
    <w:p w14:paraId="3D5820A6" w14:textId="77777777" w:rsidR="00546AA0" w:rsidRDefault="00030D40" w:rsidP="00E67857">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E67857">
      <w:pPr>
        <w:widowControl w:val="0"/>
        <w:jc w:val="center"/>
        <w:rPr>
          <w:rFonts w:ascii="GHEA Grapalat" w:hAnsi="GHEA Grapalat"/>
          <w:b/>
        </w:rPr>
      </w:pPr>
    </w:p>
    <w:p w14:paraId="2CB53DC9" w14:textId="77777777" w:rsidR="00B73109" w:rsidRPr="00572A57" w:rsidRDefault="00B73109" w:rsidP="00E67857">
      <w:pPr>
        <w:widowControl w:val="0"/>
        <w:jc w:val="center"/>
        <w:rPr>
          <w:rFonts w:ascii="GHEA Grapalat" w:hAnsi="GHEA Grapalat"/>
          <w:b/>
        </w:rPr>
      </w:pPr>
    </w:p>
    <w:p w14:paraId="40101246" w14:textId="77777777" w:rsidR="00096865" w:rsidRDefault="00030D40" w:rsidP="00E67857">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w:t>
      </w:r>
      <w:r w:rsidR="007966BA" w:rsidRPr="00681C1F">
        <w:rPr>
          <w:rFonts w:ascii="GHEA Grapalat" w:hAnsi="GHEA Grapalat"/>
          <w:color w:val="000000" w:themeColor="text1"/>
        </w:rPr>
        <w:lastRenderedPageBreak/>
        <w:t xml:space="preserve">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30D3B3AB" w:rsidR="003F24FF" w:rsidRPr="00572A57" w:rsidRDefault="00A6609C" w:rsidP="00E67857">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181C" w:rsidRPr="0031181C">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E67857">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E67857">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E67857">
      <w:pPr>
        <w:rPr>
          <w:rFonts w:ascii="GHEA Grapalat" w:hAnsi="GHEA Grapalat"/>
        </w:rPr>
      </w:pPr>
    </w:p>
    <w:p w14:paraId="119A8C9B" w14:textId="77777777" w:rsidR="00B73109" w:rsidRDefault="00B73109" w:rsidP="00E67857">
      <w:pPr>
        <w:rPr>
          <w:rFonts w:ascii="GHEA Grapalat" w:hAnsi="GHEA Grapalat"/>
        </w:rPr>
      </w:pPr>
    </w:p>
    <w:p w14:paraId="7110C2D0" w14:textId="77777777" w:rsidR="00B73109" w:rsidRDefault="00B73109" w:rsidP="00E67857">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E67857">
      <w:pPr>
        <w:rPr>
          <w:rFonts w:ascii="GHEA Grapalat" w:hAnsi="GHEA Grapalat"/>
        </w:rPr>
      </w:pPr>
    </w:p>
    <w:p w14:paraId="6B5EE8EE" w14:textId="77777777" w:rsidR="00CE75A2" w:rsidRDefault="00CE75A2" w:rsidP="00E67857">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E67857">
      <w:pPr>
        <w:pStyle w:val="FootnoteText"/>
        <w:jc w:val="both"/>
        <w:rPr>
          <w:ins w:id="9" w:author="Inesa Kocharyan" w:date="2022-05-27T11:21:00Z"/>
          <w:rFonts w:asciiTheme="minorHAnsi" w:hAnsiTheme="minorHAnsi"/>
          <w:i/>
        </w:rPr>
      </w:pPr>
    </w:p>
    <w:p w14:paraId="67CA32F3" w14:textId="77777777" w:rsidR="00CE75A2" w:rsidRPr="00CE75A2" w:rsidRDefault="00CE75A2" w:rsidP="00E67857">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E67857">
      <w:pPr>
        <w:widowControl w:val="0"/>
        <w:tabs>
          <w:tab w:val="left" w:pos="1276"/>
        </w:tabs>
        <w:ind w:firstLine="567"/>
        <w:jc w:val="both"/>
        <w:rPr>
          <w:rFonts w:ascii="GHEA Grapalat" w:hAnsi="GHEA Grapalat"/>
        </w:rPr>
      </w:pPr>
    </w:p>
    <w:p w14:paraId="4F48C68D" w14:textId="77777777" w:rsidR="00B73109" w:rsidRDefault="00B73109" w:rsidP="00E67857">
      <w:pPr>
        <w:widowControl w:val="0"/>
        <w:tabs>
          <w:tab w:val="left" w:pos="1276"/>
        </w:tabs>
        <w:ind w:firstLine="567"/>
        <w:jc w:val="both"/>
        <w:rPr>
          <w:rFonts w:ascii="GHEA Grapalat" w:hAnsi="GHEA Grapalat"/>
        </w:rPr>
      </w:pPr>
    </w:p>
    <w:p w14:paraId="35F5F979" w14:textId="77777777" w:rsidR="00B73109" w:rsidRDefault="00B73109" w:rsidP="00E67857">
      <w:pPr>
        <w:rPr>
          <w:rFonts w:ascii="GHEA Grapalat" w:hAnsi="GHEA Grapalat"/>
        </w:rPr>
      </w:pPr>
      <w:r>
        <w:rPr>
          <w:rFonts w:ascii="GHEA Grapalat" w:hAnsi="GHEA Grapalat"/>
        </w:rPr>
        <w:br w:type="page"/>
      </w:r>
    </w:p>
    <w:p w14:paraId="3870602A" w14:textId="77777777" w:rsidR="0035631F" w:rsidRDefault="005B796C" w:rsidP="00E67857">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10"/>
        <w:t>13</w:t>
      </w:r>
      <w:r w:rsidR="00A6609C" w:rsidRPr="0054287C">
        <w:rPr>
          <w:rFonts w:ascii="GHEA Grapalat" w:hAnsi="GHEA Grapalat"/>
        </w:rPr>
        <w:t xml:space="preserve"> </w:t>
      </w:r>
    </w:p>
    <w:p w14:paraId="4A25F07E" w14:textId="77777777" w:rsidR="00816B3C" w:rsidRPr="0001217D" w:rsidRDefault="00816B3C" w:rsidP="00E6785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E67857">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E67857">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1"/>
        <w:t>14</w:t>
      </w:r>
      <w:r w:rsidR="00375E5E" w:rsidRPr="001775FE">
        <w:rPr>
          <w:rFonts w:ascii="GHEA Grapalat" w:hAnsi="GHEA Grapalat"/>
        </w:rPr>
        <w:t>.</w:t>
      </w:r>
    </w:p>
    <w:p w14:paraId="5187B554" w14:textId="77777777" w:rsidR="00275C43" w:rsidRDefault="0058395E" w:rsidP="00E67857">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E67857">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E6785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E67857">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E67857">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E67857">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E67857">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E67857">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E67857">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E67857">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E67857">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E67857">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2"/>
        <w:t>15</w:t>
      </w:r>
      <w:r w:rsidRPr="009044F1">
        <w:rPr>
          <w:rFonts w:ascii="GHEA Grapalat" w:hAnsi="GHEA Grapalat"/>
        </w:rPr>
        <w:t>.</w:t>
      </w:r>
    </w:p>
    <w:p w14:paraId="30AECE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E67857">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E67857">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E67857">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E67857">
      <w:pPr>
        <w:widowControl w:val="0"/>
        <w:ind w:left="567" w:right="565"/>
        <w:jc w:val="center"/>
        <w:rPr>
          <w:rFonts w:ascii="GHEA Grapalat" w:hAnsi="GHEA Grapalat"/>
          <w:b/>
        </w:rPr>
      </w:pPr>
    </w:p>
    <w:p w14:paraId="786856DC" w14:textId="77777777" w:rsidR="00096865" w:rsidRPr="009044F1" w:rsidRDefault="008D5016" w:rsidP="00E67857">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E67857">
      <w:pPr>
        <w:widowControl w:val="0"/>
        <w:ind w:firstLine="567"/>
        <w:jc w:val="both"/>
        <w:rPr>
          <w:rFonts w:ascii="GHEA Grapalat" w:hAnsi="GHEA Grapalat"/>
        </w:rPr>
      </w:pPr>
    </w:p>
    <w:p w14:paraId="056664C3" w14:textId="77777777" w:rsidR="00023AFA" w:rsidRPr="00216702" w:rsidRDefault="00023AFA" w:rsidP="00E6785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E6785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E6785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E6785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E67857">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E6785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E6785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E6785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E6785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E6785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E6785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E6785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E67857">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E6785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E6785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E6785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E6785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6785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E6785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E67857">
      <w:pPr>
        <w:widowControl w:val="0"/>
        <w:jc w:val="center"/>
        <w:rPr>
          <w:rFonts w:ascii="GHEA Grapalat" w:hAnsi="GHEA Grapalat"/>
          <w:b/>
        </w:rPr>
      </w:pPr>
    </w:p>
    <w:p w14:paraId="50EBE642" w14:textId="20C86BBB" w:rsidR="00096865" w:rsidRPr="009044F1" w:rsidRDefault="00096865" w:rsidP="00E67857">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36FF">
        <w:rPr>
          <w:rFonts w:ascii="GHEA Grapalat" w:hAnsi="GHEA Grapalat"/>
          <w:b/>
        </w:rPr>
        <w:t>ОТКРЫТЫЙ КОНКУРС</w:t>
      </w:r>
    </w:p>
    <w:p w14:paraId="04ED5BDB" w14:textId="77777777" w:rsidR="00096865" w:rsidRPr="009044F1" w:rsidRDefault="00096865" w:rsidP="00E67857">
      <w:pPr>
        <w:widowControl w:val="0"/>
        <w:jc w:val="center"/>
        <w:rPr>
          <w:rFonts w:ascii="GHEA Grapalat" w:hAnsi="GHEA Grapalat"/>
        </w:rPr>
      </w:pPr>
    </w:p>
    <w:p w14:paraId="20E986ED" w14:textId="77777777" w:rsidR="00096865" w:rsidRPr="009044F1" w:rsidRDefault="008D5016" w:rsidP="00E67857">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E67857">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E67857">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E6785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E67857">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E67857">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E67857">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E67857">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3"/>
        <w:t>16</w:t>
      </w:r>
    </w:p>
    <w:p w14:paraId="54B17278" w14:textId="77777777" w:rsidR="00110AD8" w:rsidRPr="00B138F3" w:rsidRDefault="00110AD8" w:rsidP="00E67857">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4"/>
        <w:t>17</w:t>
      </w:r>
    </w:p>
    <w:p w14:paraId="06C4FD22" w14:textId="77777777" w:rsidR="002C4DBF" w:rsidRPr="009044F1" w:rsidRDefault="002C4DBF" w:rsidP="00E67857">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93C7E4E" w:rsidR="00E67BA7" w:rsidRDefault="00096865" w:rsidP="00E67857">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FCB64E0" w14:textId="77777777" w:rsidR="006B54CE" w:rsidRPr="007A200B" w:rsidRDefault="006B54CE" w:rsidP="00E67857">
      <w:pPr>
        <w:pStyle w:val="norm"/>
        <w:widowControl w:val="0"/>
        <w:tabs>
          <w:tab w:val="left" w:pos="1134"/>
        </w:tabs>
        <w:spacing w:line="240" w:lineRule="auto"/>
        <w:ind w:firstLine="567"/>
        <w:contextualSpacing/>
        <w:rPr>
          <w:rFonts w:ascii="GHEA Grapalat" w:hAnsi="GHEA Grapalat"/>
          <w:color w:val="FF0000"/>
          <w:sz w:val="24"/>
          <w:szCs w:val="24"/>
        </w:rPr>
      </w:pPr>
      <w:bookmarkStart w:id="11" w:name="_Hlk160089837"/>
      <w:r w:rsidRPr="007A200B">
        <w:rPr>
          <w:rFonts w:ascii="GHEA Grapalat" w:hAnsi="GHEA Grapalat"/>
          <w:color w:val="FF0000"/>
          <w:sz w:val="24"/>
          <w:szCs w:val="24"/>
        </w:rPr>
        <w:t>2.6 При закупке строительных работ:</w:t>
      </w:r>
    </w:p>
    <w:p w14:paraId="38E9D671" w14:textId="77777777" w:rsidR="006B54CE" w:rsidRPr="007A200B" w:rsidRDefault="006B54CE" w:rsidP="00E67857">
      <w:pPr>
        <w:pStyle w:val="HTMLPreformatted"/>
        <w:shd w:val="clear" w:color="auto" w:fill="F8F9FA"/>
        <w:contextualSpacing/>
        <w:jc w:val="both"/>
        <w:rPr>
          <w:rFonts w:ascii="GHEA Grapalat" w:hAnsi="GHEA Grapalat"/>
          <w:color w:val="FF0000"/>
          <w:sz w:val="24"/>
          <w:szCs w:val="24"/>
          <w:lang w:val="ru-RU"/>
        </w:rPr>
      </w:pPr>
      <w:r w:rsidRPr="007A200B">
        <w:rPr>
          <w:rFonts w:ascii="GHEA Grapalat" w:hAnsi="GHEA Grapalat"/>
          <w:color w:val="FF0000"/>
          <w:lang w:val="ru-RU"/>
        </w:rPr>
        <w:t>-</w:t>
      </w:r>
      <w:r w:rsidRPr="007A200B">
        <w:rPr>
          <w:rFonts w:ascii="GHEA Grapalat" w:hAnsi="GHEA Grapalat" w:cs="Times New Roman"/>
          <w:color w:val="FF0000"/>
          <w:sz w:val="24"/>
          <w:szCs w:val="24"/>
          <w:lang w:val="ru-RU" w:eastAsia="ru-RU" w:bidi="ru-RU"/>
        </w:rPr>
        <w:t>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утверждается отдельным приложением к заключаемому договору.</w:t>
      </w:r>
      <w:r w:rsidRPr="007A200B">
        <w:rPr>
          <w:rStyle w:val="FootnoteReference"/>
          <w:rFonts w:ascii="GHEA Grapalat" w:hAnsi="GHEA Grapalat"/>
          <w:color w:val="FF0000"/>
          <w:sz w:val="24"/>
          <w:szCs w:val="24"/>
          <w:lang w:val="ru-RU"/>
        </w:rPr>
        <w:footnoteReference w:customMarkFollows="1" w:id="15"/>
        <w:t>18</w:t>
      </w:r>
      <w:r w:rsidRPr="007A200B">
        <w:rPr>
          <w:rFonts w:ascii="GHEA Grapalat" w:hAnsi="GHEA Grapalat"/>
          <w:color w:val="FF0000"/>
          <w:sz w:val="24"/>
          <w:szCs w:val="24"/>
          <w:lang w:val="ru-RU"/>
        </w:rPr>
        <w:t xml:space="preserve"> </w:t>
      </w:r>
    </w:p>
    <w:bookmarkEnd w:id="11"/>
    <w:p w14:paraId="4B2C2D11" w14:textId="77777777" w:rsidR="00A67EAC" w:rsidRPr="00B64897" w:rsidRDefault="009F0AB3" w:rsidP="00E67857">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E67857">
      <w:pPr>
        <w:pStyle w:val="norm"/>
        <w:spacing w:line="240" w:lineRule="auto"/>
        <w:rPr>
          <w:rFonts w:ascii="GHEA Grapalat" w:hAnsi="GHEA Grapalat"/>
          <w:sz w:val="24"/>
          <w:szCs w:val="24"/>
        </w:rPr>
      </w:pPr>
    </w:p>
    <w:p w14:paraId="6E5E71DF" w14:textId="77777777" w:rsidR="00B90C52" w:rsidRPr="003C4278" w:rsidRDefault="009F0AB3" w:rsidP="00E67857">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E67857">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E6785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5974C106" w14:textId="53A28E77" w:rsidR="00B2572B" w:rsidRPr="00374F4A" w:rsidRDefault="00B2572B" w:rsidP="00E6785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E36FF">
        <w:rPr>
          <w:rFonts w:ascii="GHEA Grapalat" w:hAnsi="GHEA Grapalat"/>
          <w:b/>
          <w:sz w:val="24"/>
          <w:szCs w:val="24"/>
        </w:rPr>
        <w:t>BMAShDzB-</w:t>
      </w:r>
      <w:r w:rsidR="00690B7B">
        <w:rPr>
          <w:rFonts w:ascii="GHEA Grapalat" w:hAnsi="GHEA Grapalat"/>
          <w:b/>
          <w:sz w:val="24"/>
          <w:szCs w:val="24"/>
        </w:rPr>
        <w:t>26/13</w:t>
      </w:r>
    </w:p>
    <w:p w14:paraId="6F1DE183" w14:textId="77777777" w:rsidR="00B2572B" w:rsidRPr="00374F4A" w:rsidRDefault="00B2572B" w:rsidP="00E67857">
      <w:pPr>
        <w:widowControl w:val="0"/>
        <w:jc w:val="center"/>
        <w:rPr>
          <w:rFonts w:ascii="GHEA Grapalat" w:hAnsi="GHEA Grapalat" w:cs="Sylfaen"/>
          <w:b/>
        </w:rPr>
      </w:pPr>
    </w:p>
    <w:p w14:paraId="686152BA" w14:textId="77777777" w:rsidR="00B2572B" w:rsidRPr="00374F4A" w:rsidRDefault="00B2572B" w:rsidP="00E67857">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3DA2704" w:rsidR="00B2572B" w:rsidRPr="00374F4A" w:rsidRDefault="00B2572B" w:rsidP="00E6785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E36FF">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E67857">
      <w:pPr>
        <w:widowControl w:val="0"/>
        <w:jc w:val="center"/>
        <w:rPr>
          <w:rFonts w:ascii="GHEA Grapalat" w:hAnsi="GHEA Grapalat"/>
        </w:rPr>
      </w:pPr>
    </w:p>
    <w:p w14:paraId="610210D9" w14:textId="77777777" w:rsidR="00374F4A" w:rsidRPr="00C4157A" w:rsidRDefault="00374F4A" w:rsidP="00E6785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E6785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E6785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E67857">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21BADFD1" w:rsidR="00374F4A" w:rsidRPr="00BD0FD1" w:rsidRDefault="00374F4A" w:rsidP="00E6785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E36FF">
        <w:rPr>
          <w:rFonts w:ascii="GHEA Grapalat" w:hAnsi="GHEA Grapalat"/>
        </w:rPr>
        <w:t>BMAShDzB-</w:t>
      </w:r>
      <w:r w:rsidR="00690B7B">
        <w:rPr>
          <w:rFonts w:ascii="GHEA Grapalat" w:hAnsi="GHEA Grapalat"/>
        </w:rPr>
        <w:t>26/13</w:t>
      </w:r>
      <w:r w:rsidR="006132ED">
        <w:rPr>
          <w:rFonts w:ascii="GHEA Grapalat" w:hAnsi="GHEA Grapalat"/>
        </w:rPr>
        <w:t>"</w:t>
      </w:r>
    </w:p>
    <w:p w14:paraId="1955044E" w14:textId="77777777" w:rsidR="00374F4A" w:rsidRPr="00C4157A" w:rsidRDefault="00374F4A" w:rsidP="00E67857">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6B967B20" w:rsidR="00374F4A" w:rsidRPr="00DA5EA0" w:rsidRDefault="004E36FF" w:rsidP="00E67857">
      <w:pPr>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E6785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E67857">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E67857">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E67857">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E67857">
      <w:pPr>
        <w:jc w:val="both"/>
        <w:rPr>
          <w:rFonts w:ascii="GHEA Grapalat" w:hAnsi="GHEA Grapalat"/>
        </w:rPr>
      </w:pPr>
    </w:p>
    <w:p w14:paraId="35089E57" w14:textId="77777777" w:rsidR="000612B9" w:rsidRDefault="004F0CAA" w:rsidP="00E67857">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E67857">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E67857">
      <w:pPr>
        <w:jc w:val="both"/>
        <w:rPr>
          <w:rFonts w:ascii="GHEA Grapalat" w:hAnsi="GHEA Grapalat"/>
        </w:rPr>
      </w:pPr>
    </w:p>
    <w:p w14:paraId="565995CB" w14:textId="77777777" w:rsidR="00374F4A" w:rsidRPr="00B443ED" w:rsidRDefault="00374F4A" w:rsidP="00E6785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E67857">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E67857">
      <w:pPr>
        <w:jc w:val="both"/>
        <w:rPr>
          <w:rFonts w:ascii="GHEA Grapalat" w:hAnsi="GHEA Grapalat"/>
        </w:rPr>
      </w:pPr>
    </w:p>
    <w:p w14:paraId="4B2B17B9" w14:textId="77777777" w:rsidR="00374F4A" w:rsidRPr="008E7F24" w:rsidRDefault="00B138F3" w:rsidP="00E67857">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E67857">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E67857">
      <w:pPr>
        <w:jc w:val="both"/>
        <w:rPr>
          <w:rFonts w:ascii="GHEA Grapalat" w:hAnsi="GHEA Grapalat"/>
        </w:rPr>
      </w:pPr>
    </w:p>
    <w:p w14:paraId="7C7E2090" w14:textId="77777777" w:rsidR="009E1181" w:rsidRDefault="00F96993" w:rsidP="00E6785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E67857">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E67857">
      <w:pPr>
        <w:jc w:val="both"/>
        <w:rPr>
          <w:rFonts w:ascii="GHEA Grapalat" w:hAnsi="GHEA Grapalat"/>
          <w:sz w:val="18"/>
          <w:szCs w:val="18"/>
        </w:rPr>
      </w:pPr>
    </w:p>
    <w:p w14:paraId="21131C71" w14:textId="77777777" w:rsidR="00B16483" w:rsidRPr="00B16483" w:rsidRDefault="00B16483" w:rsidP="00E6785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E67857">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E67857">
      <w:pPr>
        <w:tabs>
          <w:tab w:val="left" w:pos="7371"/>
        </w:tabs>
        <w:ind w:left="3544" w:firstLine="3"/>
        <w:jc w:val="both"/>
        <w:rPr>
          <w:rFonts w:ascii="GHEA Grapalat" w:hAnsi="GHEA Grapalat"/>
          <w:sz w:val="16"/>
        </w:rPr>
      </w:pPr>
    </w:p>
    <w:p w14:paraId="6838DB28" w14:textId="77777777" w:rsidR="006B3E56" w:rsidRDefault="006B3E56" w:rsidP="00E6785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E67857">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E67857">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E67857">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E67857">
      <w:pPr>
        <w:rPr>
          <w:ins w:id="12" w:author="Vardan" w:date="2022-10-29T19:53:00Z"/>
          <w:rFonts w:ascii="GHEA Grapalat" w:hAnsi="GHEA Grapalat"/>
          <w:i/>
          <w:sz w:val="16"/>
          <w:highlight w:val="cyan"/>
          <w:vertAlign w:val="superscript"/>
          <w:lang w:val="es-ES"/>
        </w:rPr>
      </w:pPr>
    </w:p>
    <w:p w14:paraId="0781701B" w14:textId="5AC8F453" w:rsidR="00C65D59" w:rsidRPr="00800B26" w:rsidRDefault="00C65D59" w:rsidP="00E67857">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E36FF">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E36FF">
        <w:rPr>
          <w:rFonts w:ascii="GHEA Grapalat" w:hAnsi="GHEA Grapalat"/>
        </w:rPr>
        <w:t>BMAShDzB-</w:t>
      </w:r>
      <w:r w:rsidR="00690B7B">
        <w:rPr>
          <w:rFonts w:ascii="GHEA Grapalat" w:hAnsi="GHEA Grapalat"/>
        </w:rPr>
        <w:t>26/13</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E67857">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E67857">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650FB057" w:rsidR="006B3E56" w:rsidRPr="00AC309E" w:rsidRDefault="00AC309E" w:rsidP="00E67857">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4E36FF">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E36FF">
        <w:rPr>
          <w:rFonts w:ascii="GHEA Grapalat" w:hAnsi="GHEA Grapalat"/>
        </w:rPr>
        <w:t>BMAShDzB-</w:t>
      </w:r>
      <w:r w:rsidR="00690B7B">
        <w:rPr>
          <w:rFonts w:ascii="GHEA Grapalat" w:hAnsi="GHEA Grapalat"/>
        </w:rPr>
        <w:t>26/13</w:t>
      </w:r>
      <w:r w:rsidR="006B3E56" w:rsidRPr="00AC309E">
        <w:rPr>
          <w:rFonts w:ascii="GHEA Grapalat" w:hAnsi="GHEA Grapalat"/>
        </w:rPr>
        <w:t>*</w:t>
      </w:r>
    </w:p>
    <w:p w14:paraId="744A8BA3" w14:textId="77777777" w:rsidR="006B3E56" w:rsidRPr="00AC309E" w:rsidRDefault="006B3E56" w:rsidP="00E67857">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41B63F6E" w:rsidR="006B3E56" w:rsidRPr="00AC309E" w:rsidRDefault="006B3E56" w:rsidP="00E67857">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E36FF">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E6785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E6785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E6785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E6785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E67857">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E67857">
      <w:pPr>
        <w:widowControl w:val="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E67857">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E67857">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E67857">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6"/>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E67857">
      <w:pPr>
        <w:jc w:val="both"/>
        <w:rPr>
          <w:rFonts w:ascii="GHEA Grapalat" w:hAnsi="GHEA Grapalat"/>
        </w:rPr>
      </w:pPr>
    </w:p>
    <w:p w14:paraId="3C3FD82F" w14:textId="77777777" w:rsidR="006B3E56" w:rsidRDefault="00990559" w:rsidP="00E67857">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14:paraId="7855496E" w14:textId="77777777" w:rsidR="00E333E5" w:rsidRPr="000858EB" w:rsidRDefault="00E333E5" w:rsidP="00E67857">
      <w:pPr>
        <w:ind w:firstLine="708"/>
        <w:jc w:val="both"/>
        <w:rPr>
          <w:rFonts w:ascii="GHEA Grapalat" w:hAnsi="GHEA Grapalat"/>
        </w:rPr>
      </w:pPr>
    </w:p>
    <w:p w14:paraId="7AEEF04D" w14:textId="77777777" w:rsidR="00F855BB" w:rsidRDefault="00F855BB" w:rsidP="00E67857">
      <w:pPr>
        <w:tabs>
          <w:tab w:val="left" w:pos="7371"/>
        </w:tabs>
        <w:ind w:left="3544" w:firstLine="3"/>
        <w:jc w:val="both"/>
        <w:rPr>
          <w:rFonts w:ascii="GHEA Grapalat" w:hAnsi="GHEA Grapalat"/>
          <w:sz w:val="16"/>
          <w:lang w:val="hy-AM"/>
        </w:rPr>
      </w:pPr>
    </w:p>
    <w:p w14:paraId="3B85B72E" w14:textId="77777777" w:rsidR="00F855BB" w:rsidRPr="000811C1" w:rsidRDefault="00F855BB" w:rsidP="00E67857">
      <w:pPr>
        <w:tabs>
          <w:tab w:val="left" w:pos="7371"/>
        </w:tabs>
        <w:ind w:left="3544" w:firstLine="3"/>
        <w:jc w:val="both"/>
        <w:rPr>
          <w:rFonts w:ascii="GHEA Grapalat" w:hAnsi="GHEA Grapalat"/>
          <w:sz w:val="16"/>
          <w:lang w:val="hy-AM"/>
        </w:rPr>
      </w:pPr>
    </w:p>
    <w:p w14:paraId="13D12745" w14:textId="77777777" w:rsidR="006B3E56" w:rsidRPr="00D3436F" w:rsidRDefault="006B3E56" w:rsidP="00E67857">
      <w:pPr>
        <w:tabs>
          <w:tab w:val="left" w:pos="7371"/>
        </w:tabs>
        <w:ind w:left="3544" w:firstLine="3"/>
        <w:jc w:val="both"/>
        <w:rPr>
          <w:rFonts w:ascii="GHEA Grapalat" w:hAnsi="GHEA Grapalat"/>
          <w:sz w:val="16"/>
        </w:rPr>
      </w:pPr>
    </w:p>
    <w:p w14:paraId="59DC4773" w14:textId="77777777" w:rsidR="006B3E56" w:rsidRPr="00770B03" w:rsidRDefault="006B3E56" w:rsidP="00E67857">
      <w:pPr>
        <w:tabs>
          <w:tab w:val="left" w:pos="7371"/>
        </w:tabs>
        <w:ind w:left="3544" w:firstLine="3"/>
        <w:jc w:val="both"/>
        <w:rPr>
          <w:rFonts w:ascii="GHEA Grapalat" w:hAnsi="GHEA Grapalat"/>
          <w:sz w:val="16"/>
        </w:rPr>
      </w:pPr>
    </w:p>
    <w:p w14:paraId="72ADE842" w14:textId="77777777" w:rsidR="00374F4A" w:rsidRPr="000C1746" w:rsidRDefault="00374F4A" w:rsidP="00E6785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E6785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E67857">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E67857">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E67857">
      <w:pPr>
        <w:rPr>
          <w:rFonts w:ascii="GHEA Grapalat" w:hAnsi="GHEA Grapalat"/>
          <w:b/>
        </w:rPr>
      </w:pPr>
      <w:r>
        <w:rPr>
          <w:rFonts w:ascii="GHEA Grapalat" w:hAnsi="GHEA Grapalat"/>
          <w:b/>
        </w:rPr>
        <w:br w:type="page"/>
      </w:r>
    </w:p>
    <w:p w14:paraId="4B93AAEE" w14:textId="10C84BAF" w:rsidR="00D043C1" w:rsidRDefault="00D043C1" w:rsidP="00E67857">
      <w:pPr>
        <w:rPr>
          <w:rFonts w:ascii="GHEA Grapalat" w:hAnsi="GHEA Grapalat"/>
        </w:rPr>
      </w:pPr>
    </w:p>
    <w:p w14:paraId="7B1153DC" w14:textId="77777777" w:rsidR="00F33976" w:rsidRDefault="00F33976" w:rsidP="00E67857">
      <w:pPr>
        <w:jc w:val="right"/>
        <w:rPr>
          <w:rFonts w:ascii="GHEA Grapalat" w:hAnsi="GHEA Grapalat"/>
          <w:b/>
        </w:rPr>
      </w:pPr>
      <w:r>
        <w:rPr>
          <w:rFonts w:ascii="GHEA Grapalat" w:hAnsi="GHEA Grapalat"/>
          <w:b/>
        </w:rPr>
        <w:t xml:space="preserve">Приложение 1.3** </w:t>
      </w:r>
    </w:p>
    <w:p w14:paraId="62CB123C" w14:textId="7719EA7A" w:rsidR="00F33976" w:rsidRPr="00FA6464" w:rsidRDefault="00F33976" w:rsidP="00E67857">
      <w:pPr>
        <w:jc w:val="right"/>
        <w:rPr>
          <w:rFonts w:ascii="GHEA Grapalat" w:hAnsi="GHEA Grapalat"/>
          <w:b/>
        </w:rPr>
      </w:pPr>
      <w:r w:rsidRPr="001439BD">
        <w:rPr>
          <w:rFonts w:ascii="GHEA Grapalat" w:hAnsi="GHEA Grapalat"/>
          <w:b/>
        </w:rPr>
        <w:t xml:space="preserve">к Приглашению на </w:t>
      </w:r>
      <w:r w:rsidR="004E36FF">
        <w:rPr>
          <w:rFonts w:ascii="GHEA Grapalat" w:hAnsi="GHEA Grapalat"/>
          <w:b/>
        </w:rPr>
        <w:t>открытый конкурс</w:t>
      </w:r>
    </w:p>
    <w:p w14:paraId="2387769E" w14:textId="0A810231" w:rsidR="00F33976" w:rsidRPr="00E97048" w:rsidRDefault="00F33976" w:rsidP="00E67857">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E36FF">
        <w:rPr>
          <w:rFonts w:ascii="GHEA Grapalat" w:hAnsi="GHEA Grapalat"/>
          <w:b/>
          <w:i w:val="0"/>
          <w:sz w:val="24"/>
          <w:szCs w:val="24"/>
        </w:rPr>
        <w:t>BMAShDzB-</w:t>
      </w:r>
      <w:r w:rsidR="00690B7B">
        <w:rPr>
          <w:rFonts w:ascii="GHEA Grapalat" w:hAnsi="GHEA Grapalat"/>
          <w:b/>
          <w:i w:val="0"/>
          <w:sz w:val="24"/>
          <w:szCs w:val="24"/>
        </w:rPr>
        <w:t>26/13</w:t>
      </w:r>
    </w:p>
    <w:p w14:paraId="1EDE57AE" w14:textId="77777777" w:rsidR="00092E73" w:rsidRDefault="00092E73" w:rsidP="00E67857">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E6785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E67857">
      <w:pPr>
        <w:ind w:left="360" w:hanging="360"/>
        <w:jc w:val="center"/>
        <w:rPr>
          <w:rFonts w:ascii="GHEA Grapalat" w:eastAsia="GHEA Grapalat" w:hAnsi="GHEA Grapalat" w:cs="GHEA Grapalat"/>
          <w:b/>
        </w:rPr>
      </w:pPr>
    </w:p>
    <w:p w14:paraId="27EF2918"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E67857">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E67857">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E67857">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E67857">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E67857">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E67857">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E67857">
            <w:pPr>
              <w:ind w:left="993" w:hanging="851"/>
              <w:rPr>
                <w:rFonts w:ascii="GHEA Grapalat" w:eastAsia="GHEA Grapalat" w:hAnsi="GHEA Grapalat" w:cs="GHEA Grapalat"/>
              </w:rPr>
            </w:pPr>
          </w:p>
        </w:tc>
      </w:tr>
    </w:tbl>
    <w:p w14:paraId="54A2E1BE"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E67857">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E67857">
            <w:pPr>
              <w:rPr>
                <w:rFonts w:ascii="GHEA Grapalat" w:eastAsia="GHEA Grapalat" w:hAnsi="GHEA Grapalat" w:cs="GHEA Grapalat"/>
              </w:rPr>
            </w:pPr>
          </w:p>
        </w:tc>
      </w:tr>
    </w:tbl>
    <w:p w14:paraId="499384CD"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E67857">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E67857">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E67857">
            <w:pPr>
              <w:rPr>
                <w:rFonts w:ascii="GHEA Grapalat" w:eastAsia="GHEA Grapalat" w:hAnsi="GHEA Grapalat" w:cs="GHEA Grapalat"/>
              </w:rPr>
            </w:pPr>
          </w:p>
        </w:tc>
      </w:tr>
    </w:tbl>
    <w:p w14:paraId="1BD96D05" w14:textId="77777777" w:rsidR="00092E73" w:rsidRPr="00FD1EE4" w:rsidRDefault="00092E73" w:rsidP="00E67857">
      <w:pPr>
        <w:rPr>
          <w:rFonts w:ascii="GHEA Grapalat" w:eastAsia="GHEA Grapalat" w:hAnsi="GHEA Grapalat" w:cs="GHEA Grapalat"/>
        </w:rPr>
      </w:pPr>
    </w:p>
    <w:p w14:paraId="7F380C37" w14:textId="77777777" w:rsidR="00092E73" w:rsidRPr="00FD1EE4" w:rsidRDefault="00092E73" w:rsidP="00E67857">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E67857">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4E9828F2" w14:textId="77777777" w:rsidR="00092E73" w:rsidRPr="004E2F96"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E67857">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E67857">
            <w:pPr>
              <w:rPr>
                <w:rFonts w:ascii="GHEA Grapalat" w:eastAsia="GHEA Grapalat" w:hAnsi="GHEA Grapalat" w:cs="GHEA Grapalat"/>
              </w:rPr>
            </w:pPr>
          </w:p>
        </w:tc>
      </w:tr>
    </w:tbl>
    <w:p w14:paraId="1BBC27A3"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E67857">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E67857">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E67857">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E67857">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E67857">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E67857">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E67857">
            <w:pPr>
              <w:rPr>
                <w:rFonts w:ascii="GHEA Grapalat" w:eastAsia="GHEA Grapalat" w:hAnsi="GHEA Grapalat" w:cs="GHEA Grapalat"/>
              </w:rPr>
            </w:pPr>
          </w:p>
        </w:tc>
      </w:tr>
    </w:tbl>
    <w:p w14:paraId="29D77B51" w14:textId="77777777" w:rsidR="00092E73" w:rsidRPr="00574FF7"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E67857">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E6785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74F45A0E"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E67857">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E67857">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E67857">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E67857">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E67857">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E67857">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E67857">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16FE8F90"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E67857">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E67857">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E67857">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E67857">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E67857">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E67857">
            <w:pPr>
              <w:rPr>
                <w:rFonts w:ascii="GHEA Grapalat" w:eastAsia="GHEA Grapalat" w:hAnsi="GHEA Grapalat" w:cs="GHEA Grapalat"/>
              </w:rPr>
            </w:pPr>
          </w:p>
        </w:tc>
      </w:tr>
    </w:tbl>
    <w:p w14:paraId="10627ACB"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E67857">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E67857">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E67857">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E67857">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E67857">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E67857">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E67857">
            <w:pPr>
              <w:rPr>
                <w:rFonts w:ascii="GHEA Grapalat" w:eastAsia="GHEA Grapalat" w:hAnsi="GHEA Grapalat" w:cs="GHEA Grapalat"/>
              </w:rPr>
            </w:pPr>
          </w:p>
        </w:tc>
      </w:tr>
    </w:tbl>
    <w:p w14:paraId="0228122B"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E67857">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E67857">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E67857">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E67857">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E67857">
            <w:pPr>
              <w:rPr>
                <w:rFonts w:ascii="GHEA Grapalat" w:eastAsia="GHEA Grapalat" w:hAnsi="GHEA Grapalat" w:cs="GHEA Grapalat"/>
              </w:rPr>
            </w:pPr>
          </w:p>
        </w:tc>
      </w:tr>
    </w:tbl>
    <w:p w14:paraId="4F8E99A7"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E67857">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E67857">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E67857">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E67857">
            <w:pPr>
              <w:rPr>
                <w:rFonts w:ascii="GHEA Grapalat" w:eastAsia="GHEA Grapalat" w:hAnsi="GHEA Grapalat" w:cs="GHEA Grapalat"/>
              </w:rPr>
            </w:pPr>
          </w:p>
        </w:tc>
      </w:tr>
    </w:tbl>
    <w:p w14:paraId="74D3C3BB" w14:textId="77777777" w:rsidR="00092E73" w:rsidRPr="008C665F"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E67857">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E67857">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E67857">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E67857">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E67857">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E67857">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E67857">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E67857">
            <w:pPr>
              <w:rPr>
                <w:rFonts w:ascii="GHEA Grapalat" w:eastAsia="GHEA Grapalat" w:hAnsi="GHEA Grapalat" w:cs="GHEA Grapalat"/>
              </w:rPr>
            </w:pPr>
          </w:p>
        </w:tc>
      </w:tr>
    </w:tbl>
    <w:p w14:paraId="5297D154" w14:textId="77777777" w:rsidR="00092E73" w:rsidRPr="00FD1EE4" w:rsidRDefault="00092E73" w:rsidP="00E6785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B0774BD"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E67857">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E67857">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E67857">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E67857">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E67857">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E67857">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E67857">
            <w:pPr>
              <w:rPr>
                <w:rFonts w:ascii="GHEA Grapalat" w:eastAsia="GHEA Grapalat" w:hAnsi="GHEA Grapalat" w:cs="GHEA Grapalat"/>
              </w:rPr>
            </w:pPr>
          </w:p>
        </w:tc>
      </w:tr>
    </w:tbl>
    <w:p w14:paraId="1962893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E67857">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E67857">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E67857">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E67857">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E67857">
            <w:pPr>
              <w:rPr>
                <w:rFonts w:ascii="GHEA Grapalat" w:eastAsia="GHEA Grapalat" w:hAnsi="GHEA Grapalat" w:cs="GHEA Grapalat"/>
              </w:rPr>
            </w:pPr>
          </w:p>
        </w:tc>
      </w:tr>
    </w:tbl>
    <w:p w14:paraId="2876BA9E" w14:textId="77777777" w:rsidR="00092E73" w:rsidRDefault="00092E73" w:rsidP="00E67857">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E67857">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E67857">
            <w:pPr>
              <w:rPr>
                <w:rFonts w:ascii="GHEA Grapalat" w:eastAsia="GHEA Grapalat" w:hAnsi="GHEA Grapalat" w:cs="GHEA Grapalat"/>
              </w:rPr>
            </w:pPr>
          </w:p>
        </w:tc>
      </w:tr>
    </w:tbl>
    <w:p w14:paraId="72E515BC" w14:textId="77777777" w:rsidR="00092E73" w:rsidRPr="00FD1EE4" w:rsidRDefault="00092E73" w:rsidP="00E6785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E6785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E67857">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E67857">
            <w:pPr>
              <w:rPr>
                <w:rFonts w:ascii="GHEA Grapalat" w:eastAsia="GHEA Grapalat" w:hAnsi="GHEA Grapalat" w:cs="GHEA Grapalat"/>
                <w:b/>
                <w:color w:val="000000"/>
              </w:rPr>
            </w:pPr>
          </w:p>
        </w:tc>
      </w:tr>
    </w:tbl>
    <w:p w14:paraId="7365CCE5" w14:textId="77777777" w:rsidR="00092E73" w:rsidRPr="00FD1EE4" w:rsidRDefault="00092E73" w:rsidP="00E67857">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E67857">
      <w:pPr>
        <w:rPr>
          <w:rFonts w:ascii="GHEA Grapalat" w:hAnsi="GHEA Grapalat"/>
          <w:b/>
        </w:rPr>
      </w:pPr>
    </w:p>
    <w:p w14:paraId="7743345D" w14:textId="77777777" w:rsidR="00092E73" w:rsidRDefault="00092E73" w:rsidP="00E67857">
      <w:pPr>
        <w:rPr>
          <w:rFonts w:ascii="GHEA Grapalat" w:hAnsi="GHEA Grapalat"/>
          <w:b/>
        </w:rPr>
      </w:pPr>
      <w:r>
        <w:rPr>
          <w:rFonts w:ascii="GHEA Grapalat" w:hAnsi="GHEA Grapalat"/>
          <w:b/>
        </w:rPr>
        <w:br w:type="page"/>
      </w:r>
    </w:p>
    <w:p w14:paraId="683CD5B5" w14:textId="77777777" w:rsidR="00092E73" w:rsidRDefault="00092E73" w:rsidP="00E67857">
      <w:pPr>
        <w:jc w:val="center"/>
        <w:rPr>
          <w:rFonts w:ascii="GHEA Grapalat" w:hAnsi="GHEA Grapalat"/>
          <w:b/>
          <w:sz w:val="28"/>
          <w:szCs w:val="28"/>
          <w:lang w:val="hy-AM"/>
        </w:rPr>
      </w:pPr>
      <w:r w:rsidRPr="00490465">
        <w:rPr>
          <w:rFonts w:ascii="GHEA Grapalat" w:hAnsi="GHEA Grapalat"/>
          <w:b/>
          <w:sz w:val="28"/>
          <w:szCs w:val="28"/>
        </w:rPr>
        <w:t>Порядок заполнения декларации</w:t>
      </w:r>
    </w:p>
    <w:p w14:paraId="00DF7FC3" w14:textId="77777777" w:rsidR="00092E73" w:rsidRPr="00490465" w:rsidRDefault="00092E73" w:rsidP="00E67857">
      <w:pPr>
        <w:jc w:val="center"/>
        <w:rPr>
          <w:rFonts w:ascii="GHEA Grapalat" w:hAnsi="GHEA Grapalat"/>
          <w:b/>
          <w:sz w:val="28"/>
          <w:szCs w:val="28"/>
          <w:lang w:val="hy-AM"/>
        </w:rPr>
      </w:pPr>
    </w:p>
    <w:p w14:paraId="19350ABF"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E67857">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E67857">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E67857">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E67857">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E67857">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E67857">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E67857">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E67857">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E67857">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E67857">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E67857">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E67857">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E67857">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E67857">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E67857">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E67857">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E67857">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E67857">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E67857">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E67857">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E67857">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E67857">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E67857">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E67857">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E67857">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E67857">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E67857">
      <w:pPr>
        <w:contextualSpacing/>
        <w:jc w:val="both"/>
        <w:rPr>
          <w:rFonts w:ascii="GHEA Grapalat" w:hAnsi="GHEA Grapalat"/>
          <w:sz w:val="28"/>
          <w:szCs w:val="28"/>
        </w:rPr>
      </w:pPr>
    </w:p>
    <w:p w14:paraId="0E3828E2" w14:textId="77777777" w:rsidR="00092E73" w:rsidRDefault="00092E73" w:rsidP="00E67857">
      <w:pPr>
        <w:contextualSpacing/>
        <w:jc w:val="both"/>
        <w:rPr>
          <w:rFonts w:ascii="GHEA Grapalat" w:hAnsi="GHEA Grapalat"/>
          <w:sz w:val="28"/>
          <w:szCs w:val="28"/>
        </w:rPr>
      </w:pPr>
    </w:p>
    <w:p w14:paraId="1B8517C8"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E67857">
      <w:pPr>
        <w:rPr>
          <w:rFonts w:ascii="GHEA Grapalat" w:hAnsi="GHEA Grapalat"/>
          <w:b/>
        </w:rPr>
      </w:pPr>
    </w:p>
    <w:p w14:paraId="1196D6A1" w14:textId="77777777" w:rsidR="00092E73" w:rsidRDefault="00092E73" w:rsidP="00E67857">
      <w:pPr>
        <w:rPr>
          <w:rFonts w:ascii="GHEA Grapalat" w:hAnsi="GHEA Grapalat"/>
          <w:b/>
        </w:rPr>
      </w:pPr>
      <w:r>
        <w:rPr>
          <w:rFonts w:ascii="GHEA Grapalat" w:hAnsi="GHEA Grapalat"/>
          <w:b/>
        </w:rPr>
        <w:br w:type="page"/>
      </w:r>
    </w:p>
    <w:p w14:paraId="62B48BAB" w14:textId="77777777" w:rsidR="00B2572B" w:rsidRPr="00DC619D" w:rsidRDefault="00B2572B" w:rsidP="00E6785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435F0D44" w14:textId="67613F7B" w:rsidR="00B2572B" w:rsidRPr="009044F1" w:rsidRDefault="00B2572B" w:rsidP="00E6785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690B7B">
        <w:rPr>
          <w:rFonts w:ascii="GHEA Grapalat" w:hAnsi="GHEA Grapalat"/>
          <w:b/>
          <w:sz w:val="24"/>
          <w:szCs w:val="24"/>
        </w:rPr>
        <w:t>26/13</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8"/>
        <w:t>*</w:t>
      </w:r>
    </w:p>
    <w:p w14:paraId="308CC3FE" w14:textId="77777777" w:rsidR="00B2572B" w:rsidRPr="009044F1" w:rsidRDefault="00B2572B" w:rsidP="00E67857">
      <w:pPr>
        <w:widowControl w:val="0"/>
        <w:ind w:firstLine="567"/>
        <w:jc w:val="center"/>
        <w:rPr>
          <w:rFonts w:ascii="GHEA Grapalat" w:hAnsi="GHEA Grapalat"/>
        </w:rPr>
      </w:pPr>
    </w:p>
    <w:p w14:paraId="2347BC65" w14:textId="77777777" w:rsidR="00B2572B" w:rsidRPr="009044F1" w:rsidRDefault="00B2572B" w:rsidP="00E67857">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E67857">
      <w:pPr>
        <w:widowControl w:val="0"/>
        <w:ind w:firstLine="567"/>
        <w:jc w:val="center"/>
        <w:rPr>
          <w:rFonts w:ascii="GHEA Grapalat" w:hAnsi="GHEA Grapalat"/>
        </w:rPr>
      </w:pPr>
    </w:p>
    <w:p w14:paraId="050C8689" w14:textId="131F78F0" w:rsidR="005744FC" w:rsidRPr="000F6C24" w:rsidRDefault="00B2572B" w:rsidP="00E67857">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E36FF">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E36FF">
        <w:rPr>
          <w:rFonts w:ascii="GHEA Grapalat" w:hAnsi="GHEA Grapalat"/>
          <w:spacing w:val="-6"/>
        </w:rPr>
        <w:t>BMAShDzB-</w:t>
      </w:r>
      <w:r w:rsidR="00690B7B">
        <w:rPr>
          <w:rFonts w:ascii="GHEA Grapalat" w:hAnsi="GHEA Grapalat"/>
          <w:spacing w:val="-6"/>
        </w:rPr>
        <w:t>26/13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E67857">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E6785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E67857">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E67857">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E67857">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E67857">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E67857">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E6785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10894"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710894" w:rsidRPr="00521B73" w:rsidRDefault="00710894" w:rsidP="00E67857">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7B673747" w:rsidR="00710894" w:rsidRPr="00633C14" w:rsidRDefault="00633C14" w:rsidP="00633C14">
            <w:pPr>
              <w:widowControl w:val="0"/>
              <w:jc w:val="center"/>
              <w:rPr>
                <w:rFonts w:ascii="GHEA Grapalat" w:hAnsi="GHEA Grapalat"/>
                <w:bCs/>
                <w:iCs/>
                <w:sz w:val="20"/>
                <w:szCs w:val="20"/>
              </w:rPr>
            </w:pPr>
            <w:r w:rsidRPr="00633C14">
              <w:rPr>
                <w:rFonts w:ascii="GHEA Grapalat" w:hAnsi="GHEA Grapalat"/>
                <w:iCs/>
                <w:sz w:val="20"/>
                <w:szCs w:val="20"/>
              </w:rPr>
              <w:t>Приобретение среднего ремонта улицы Титоградян административного района Эребуни города Еревана</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710894" w:rsidRPr="005744FC" w:rsidRDefault="00710894" w:rsidP="00E6785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710894" w:rsidRPr="005744FC" w:rsidRDefault="00710894" w:rsidP="00E6785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710894" w:rsidRPr="005744FC" w:rsidRDefault="00710894" w:rsidP="00E67857">
            <w:pPr>
              <w:widowControl w:val="0"/>
              <w:jc w:val="center"/>
              <w:rPr>
                <w:rFonts w:ascii="GHEA Grapalat" w:hAnsi="GHEA Grapalat"/>
                <w:sz w:val="20"/>
                <w:szCs w:val="20"/>
              </w:rPr>
            </w:pPr>
          </w:p>
        </w:tc>
      </w:tr>
    </w:tbl>
    <w:p w14:paraId="5BDBA797" w14:textId="77777777" w:rsidR="00374F4A" w:rsidRPr="00DD2B43" w:rsidRDefault="00374F4A" w:rsidP="00E6785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E67857">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E67857">
      <w:pPr>
        <w:widowControl w:val="0"/>
        <w:jc w:val="both"/>
        <w:rPr>
          <w:rFonts w:ascii="GHEA Grapalat" w:hAnsi="GHEA Grapalat"/>
          <w:lang w:val="es-ES"/>
        </w:rPr>
      </w:pPr>
    </w:p>
    <w:p w14:paraId="49817F3E" w14:textId="77777777" w:rsidR="00B2572B" w:rsidRPr="000F6C24" w:rsidRDefault="00B2572B" w:rsidP="00E67857">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E67857">
      <w:pPr>
        <w:rPr>
          <w:rFonts w:ascii="GHEA Grapalat" w:hAnsi="GHEA Grapalat"/>
          <w:b/>
        </w:rPr>
      </w:pPr>
      <w:r>
        <w:rPr>
          <w:rFonts w:ascii="GHEA Grapalat" w:hAnsi="GHEA Grapalat"/>
          <w:b/>
        </w:rPr>
        <w:br w:type="page"/>
      </w:r>
    </w:p>
    <w:p w14:paraId="63E92CB4" w14:textId="5D383DFC" w:rsidR="00C715FB" w:rsidRDefault="00C715FB" w:rsidP="00E67857">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E67857">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003FD8B0" w:rsidR="00B2572B" w:rsidRPr="00B138F3" w:rsidRDefault="00B2572B"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690B7B">
        <w:rPr>
          <w:rFonts w:ascii="GHEA Grapalat" w:hAnsi="GHEA Grapalat"/>
          <w:b/>
          <w:sz w:val="24"/>
          <w:szCs w:val="24"/>
        </w:rPr>
        <w:t>26/13</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0"/>
        <w:t>*</w:t>
      </w:r>
    </w:p>
    <w:p w14:paraId="40EB1557" w14:textId="77777777" w:rsidR="00742F7B" w:rsidRPr="00B138F3" w:rsidRDefault="00742F7B" w:rsidP="00E67857">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E67857">
      <w:pPr>
        <w:widowControl w:val="0"/>
        <w:ind w:left="567" w:right="565"/>
        <w:jc w:val="center"/>
        <w:rPr>
          <w:rFonts w:ascii="GHEA Grapalat" w:hAnsi="GHEA Grapalat"/>
          <w:b/>
        </w:rPr>
      </w:pPr>
    </w:p>
    <w:p w14:paraId="1FA3B59C" w14:textId="77777777" w:rsidR="00BF7253" w:rsidRPr="00B138F3" w:rsidRDefault="00BF7253" w:rsidP="00E67857">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E67857">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DAA3981" w:rsidR="00BF7253" w:rsidRPr="00D24CB5"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13760" w:rsidRPr="00813760">
        <w:rPr>
          <w:rFonts w:ascii="GHEA Grapalat" w:eastAsiaTheme="minorHAnsi" w:hAnsi="GHEA Grapalat" w:cstheme="minorBidi"/>
          <w:b/>
          <w:bCs/>
        </w:rPr>
        <w:t>сто двадцать</w:t>
      </w:r>
      <w:r w:rsidR="00813760" w:rsidRPr="00813760">
        <w:rPr>
          <w:rFonts w:ascii="GHEA Grapalat" w:hAnsi="GHEA Grapalat"/>
          <w:b/>
          <w:bCs/>
          <w:i/>
          <w:sz w:val="20"/>
          <w:szCs w:val="20"/>
        </w:rPr>
        <w:t xml:space="preserve"> </w:t>
      </w:r>
      <w:r w:rsidRPr="00813760">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E67857">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E67857">
      <w:pPr>
        <w:widowControl w:val="0"/>
        <w:ind w:left="567" w:right="565"/>
        <w:jc w:val="center"/>
        <w:rPr>
          <w:rFonts w:ascii="GHEA Grapalat" w:hAnsi="GHEA Grapalat"/>
          <w:b/>
        </w:rPr>
      </w:pPr>
    </w:p>
    <w:p w14:paraId="5C8B3031" w14:textId="77777777" w:rsidR="00CF2692" w:rsidRPr="00B138F3" w:rsidRDefault="00CF2692" w:rsidP="00E67857">
      <w:pPr>
        <w:widowControl w:val="0"/>
        <w:ind w:left="567" w:right="565"/>
        <w:jc w:val="center"/>
        <w:rPr>
          <w:rFonts w:ascii="GHEA Grapalat" w:hAnsi="GHEA Grapalat"/>
          <w:b/>
        </w:rPr>
      </w:pPr>
    </w:p>
    <w:p w14:paraId="62C4B99D" w14:textId="77777777" w:rsidR="00CF2692" w:rsidRPr="00B138F3" w:rsidRDefault="00CF2692" w:rsidP="00E67857">
      <w:pPr>
        <w:widowControl w:val="0"/>
        <w:ind w:left="567" w:right="565"/>
        <w:jc w:val="center"/>
        <w:rPr>
          <w:rFonts w:ascii="GHEA Grapalat" w:hAnsi="GHEA Grapalat"/>
          <w:b/>
        </w:rPr>
      </w:pPr>
    </w:p>
    <w:p w14:paraId="3011B8DE" w14:textId="77777777" w:rsidR="00CF2692" w:rsidRPr="00B138F3" w:rsidRDefault="00CF2692" w:rsidP="00E67857">
      <w:pPr>
        <w:widowControl w:val="0"/>
        <w:ind w:left="567" w:right="565"/>
        <w:jc w:val="center"/>
        <w:rPr>
          <w:rFonts w:ascii="GHEA Grapalat" w:hAnsi="GHEA Grapalat"/>
          <w:b/>
        </w:rPr>
      </w:pPr>
    </w:p>
    <w:p w14:paraId="5FE0619A" w14:textId="77777777" w:rsidR="001005B0" w:rsidRPr="00C715FB" w:rsidRDefault="007B3F5F" w:rsidP="00E67857">
      <w:pPr>
        <w:widowControl w:val="0"/>
        <w:ind w:firstLine="567"/>
        <w:jc w:val="right"/>
        <w:rPr>
          <w:rFonts w:ascii="GHEA Grapalat" w:hAnsi="GHEA Grapalat"/>
          <w:b/>
        </w:rPr>
      </w:pPr>
      <w:r w:rsidRPr="00C715FB">
        <w:rPr>
          <w:rFonts w:ascii="GHEA Grapalat" w:hAnsi="GHEA Grapalat"/>
          <w:b/>
        </w:rPr>
        <w:t>Приложение № 4</w:t>
      </w:r>
    </w:p>
    <w:p w14:paraId="3E0D4AB5" w14:textId="40B0BF14" w:rsidR="007B3F5F" w:rsidRPr="00C715FB" w:rsidRDefault="007B3F5F"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690B7B">
        <w:rPr>
          <w:rFonts w:ascii="GHEA Grapalat" w:hAnsi="GHEA Grapalat"/>
          <w:b/>
        </w:rPr>
        <w:t>26/13</w:t>
      </w:r>
      <w:r w:rsidRPr="00C715FB">
        <w:rPr>
          <w:rFonts w:ascii="GHEA Grapalat" w:hAnsi="GHEA Grapalat"/>
          <w:b/>
        </w:rPr>
        <w:t>"</w:t>
      </w:r>
      <w:r w:rsidRPr="00C715FB">
        <w:rPr>
          <w:rStyle w:val="FootnoteReference"/>
          <w:rFonts w:ascii="GHEA Grapalat" w:hAnsi="GHEA Grapalat"/>
          <w:b/>
        </w:rPr>
        <w:footnoteReference w:customMarkFollows="1" w:id="21"/>
        <w:t>*</w:t>
      </w:r>
    </w:p>
    <w:p w14:paraId="1EF7D29B" w14:textId="77777777" w:rsidR="002A4554" w:rsidRPr="00C715FB" w:rsidRDefault="002A4554" w:rsidP="00E67857">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E67857">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00702A06"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223B2F8F"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E67857">
      <w:pPr>
        <w:widowControl w:val="0"/>
        <w:ind w:left="567" w:right="565"/>
        <w:jc w:val="center"/>
        <w:rPr>
          <w:rFonts w:ascii="GHEA Grapalat" w:hAnsi="GHEA Grapalat"/>
          <w:b/>
        </w:rPr>
      </w:pPr>
    </w:p>
    <w:p w14:paraId="7AA9742F" w14:textId="77777777" w:rsidR="00CF2692" w:rsidRPr="00C715FB" w:rsidRDefault="00CF2692" w:rsidP="00E67857">
      <w:pPr>
        <w:widowControl w:val="0"/>
        <w:ind w:left="567" w:right="565"/>
        <w:jc w:val="center"/>
        <w:rPr>
          <w:rFonts w:ascii="GHEA Grapalat" w:hAnsi="GHEA Grapalat"/>
          <w:b/>
        </w:rPr>
      </w:pPr>
    </w:p>
    <w:p w14:paraId="51DB381E" w14:textId="77777777" w:rsidR="007B3F5F" w:rsidRPr="00C715FB" w:rsidRDefault="007B3F5F" w:rsidP="00E67857">
      <w:pPr>
        <w:widowControl w:val="0"/>
        <w:ind w:left="567" w:right="565"/>
        <w:jc w:val="center"/>
        <w:rPr>
          <w:rFonts w:ascii="GHEA Grapalat" w:hAnsi="GHEA Grapalat"/>
          <w:b/>
        </w:rPr>
      </w:pPr>
    </w:p>
    <w:p w14:paraId="6204B947" w14:textId="77777777" w:rsidR="00CF2692" w:rsidRPr="00C715FB" w:rsidRDefault="00CF2692" w:rsidP="00E67857">
      <w:pPr>
        <w:widowControl w:val="0"/>
        <w:ind w:left="567" w:right="565"/>
        <w:jc w:val="center"/>
        <w:rPr>
          <w:rFonts w:ascii="GHEA Grapalat" w:hAnsi="GHEA Grapalat"/>
          <w:b/>
        </w:rPr>
      </w:pPr>
    </w:p>
    <w:p w14:paraId="6883EB0D" w14:textId="51421C69" w:rsidR="00CB2230" w:rsidRPr="00C715FB" w:rsidRDefault="00CB2230" w:rsidP="00E67857">
      <w:pPr>
        <w:rPr>
          <w:rFonts w:ascii="GHEA Grapalat" w:hAnsi="GHEA Grapalat"/>
          <w:b/>
        </w:rPr>
      </w:pPr>
    </w:p>
    <w:p w14:paraId="27DD4018" w14:textId="77777777" w:rsidR="001F6F04" w:rsidRPr="00C715FB" w:rsidRDefault="001F6F04" w:rsidP="00E67857">
      <w:pPr>
        <w:widowControl w:val="0"/>
        <w:ind w:firstLine="567"/>
        <w:jc w:val="right"/>
        <w:rPr>
          <w:rFonts w:ascii="GHEA Grapalat" w:hAnsi="GHEA Grapalat"/>
          <w:b/>
        </w:rPr>
      </w:pPr>
      <w:r w:rsidRPr="00C715FB">
        <w:rPr>
          <w:rFonts w:ascii="GHEA Grapalat" w:hAnsi="GHEA Grapalat"/>
          <w:b/>
        </w:rPr>
        <w:t>Приложение № 4.1</w:t>
      </w:r>
    </w:p>
    <w:p w14:paraId="6DF0A18C" w14:textId="143BD930" w:rsidR="001F6F04" w:rsidRPr="00C715FB" w:rsidRDefault="001F6F04"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690B7B">
        <w:rPr>
          <w:rFonts w:ascii="GHEA Grapalat" w:hAnsi="GHEA Grapalat"/>
          <w:b/>
        </w:rPr>
        <w:t>26/13</w:t>
      </w:r>
      <w:r w:rsidRPr="00C715FB">
        <w:rPr>
          <w:rFonts w:ascii="GHEA Grapalat" w:hAnsi="GHEA Grapalat"/>
          <w:b/>
        </w:rPr>
        <w:t>"</w:t>
      </w:r>
      <w:r w:rsidRPr="00C715FB">
        <w:rPr>
          <w:rStyle w:val="FootnoteReference"/>
          <w:rFonts w:ascii="GHEA Grapalat" w:hAnsi="GHEA Grapalat"/>
          <w:b/>
          <w:sz w:val="36"/>
          <w:szCs w:val="36"/>
        </w:rPr>
        <w:footnoteReference w:customMarkFollows="1" w:id="22"/>
        <w:t>*</w:t>
      </w:r>
    </w:p>
    <w:p w14:paraId="437266FA" w14:textId="77777777" w:rsidR="00520508" w:rsidRPr="00C715FB" w:rsidRDefault="00520508"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E67857">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46593A3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C76CDB5" w14:textId="77777777" w:rsidR="000B740C" w:rsidRPr="00572A5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74BE8EC3" w14:textId="610EF9AD" w:rsidR="000B740C" w:rsidRPr="00594D2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EQ-BMAShDzB-</w:t>
      </w:r>
      <w:r w:rsidR="00690B7B">
        <w:rPr>
          <w:rFonts w:ascii="GHEA Grapalat" w:hAnsi="GHEA Grapalat"/>
          <w:b/>
          <w:i/>
          <w:sz w:val="22"/>
          <w:szCs w:val="22"/>
        </w:rPr>
        <w:t>26/13</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3"/>
        <w:t>*</w:t>
      </w:r>
    </w:p>
    <w:p w14:paraId="4D77D257" w14:textId="77777777" w:rsidR="000B740C" w:rsidRPr="00B138F3" w:rsidRDefault="000B740C" w:rsidP="00E67857">
      <w:pPr>
        <w:widowControl w:val="0"/>
        <w:jc w:val="center"/>
        <w:rPr>
          <w:rFonts w:ascii="GHEA Grapalat" w:hAnsi="GHEA Grapalat"/>
          <w:b/>
          <w:sz w:val="22"/>
          <w:szCs w:val="22"/>
        </w:rPr>
      </w:pPr>
    </w:p>
    <w:p w14:paraId="08CD250E"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1134E92"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B740C" w:rsidRPr="00B138F3" w14:paraId="0E010D72" w14:textId="77777777" w:rsidTr="00CD796B">
        <w:tc>
          <w:tcPr>
            <w:tcW w:w="4786" w:type="dxa"/>
          </w:tcPr>
          <w:p w14:paraId="1CBA11A1" w14:textId="77777777" w:rsidR="000B740C" w:rsidRPr="00B138F3" w:rsidRDefault="000B740C" w:rsidP="00E67857">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943181E" w14:textId="77777777" w:rsidR="000B740C" w:rsidRPr="00B138F3" w:rsidRDefault="000B740C" w:rsidP="00E67857">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4"/>
              <w:t>**</w:t>
            </w:r>
          </w:p>
        </w:tc>
      </w:tr>
    </w:tbl>
    <w:p w14:paraId="596D7A05" w14:textId="77777777" w:rsidR="000B740C" w:rsidRPr="00B138F3" w:rsidRDefault="000B740C" w:rsidP="00E67857">
      <w:pPr>
        <w:widowControl w:val="0"/>
        <w:rPr>
          <w:rFonts w:ascii="GHEA Grapalat" w:hAnsi="GHEA Grapalat" w:cs="GHEA Grapalat"/>
          <w:b/>
          <w:sz w:val="22"/>
          <w:szCs w:val="22"/>
        </w:rPr>
      </w:pPr>
    </w:p>
    <w:p w14:paraId="57EF0714" w14:textId="77777777" w:rsidR="000B740C" w:rsidRPr="00B138F3" w:rsidRDefault="000B740C" w:rsidP="00E6785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7EF6E60" w14:textId="77777777" w:rsidR="000B740C" w:rsidRPr="00B138F3" w:rsidRDefault="000B740C" w:rsidP="00E6785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769FFC4" w14:textId="77777777" w:rsidR="000B740C" w:rsidRPr="00B138F3" w:rsidRDefault="000B740C" w:rsidP="00E6785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885C019" w14:textId="77777777" w:rsidR="000B740C" w:rsidRPr="00B138F3" w:rsidRDefault="000B740C" w:rsidP="00E6785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E2733E9"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FF274C" w14:textId="77777777" w:rsidR="000B740C" w:rsidRPr="00B138F3" w:rsidRDefault="000B740C" w:rsidP="00E6785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793442F" w14:textId="77777777" w:rsidR="000B740C" w:rsidRPr="00B138F3" w:rsidRDefault="000B740C" w:rsidP="00E6785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7AB940B" w14:textId="77777777" w:rsidR="000B740C" w:rsidRPr="00B138F3" w:rsidRDefault="000B740C" w:rsidP="00E6785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C5B4315"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4297BB6" w14:textId="77777777" w:rsidR="000B740C" w:rsidRPr="00B138F3" w:rsidRDefault="000B740C" w:rsidP="00E6785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7BAAFE" w14:textId="77777777" w:rsidR="000B740C" w:rsidRPr="00B138F3"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5B9CC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29960B9"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204D0F"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9069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BF1DBC"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E47C55"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8283D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08F3CD"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B7DBC63"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B115A8"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9892E4"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80BE4" w14:textId="77777777" w:rsidR="000B740C" w:rsidRPr="00185BB2" w:rsidRDefault="000B740C" w:rsidP="00E67857">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67FD2C93" w14:textId="77777777" w:rsidR="000B740C" w:rsidRPr="00B138F3" w:rsidRDefault="000B740C" w:rsidP="00E67857">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A4024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76550"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9F65E8B" w14:textId="77777777" w:rsidR="000B740C" w:rsidRPr="00B138F3" w:rsidDel="00A13215"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B95C1FA" w14:textId="77777777" w:rsidR="000B740C" w:rsidRPr="00EC1F84"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3F7899" w14:textId="77777777" w:rsidR="000B740C" w:rsidRPr="00B138F3" w:rsidRDefault="000B740C" w:rsidP="00E6785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026B2F"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40D6CF9A"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0BE72582" w14:textId="77777777" w:rsidR="000B740C" w:rsidRPr="00CC28E2" w:rsidRDefault="000B740C" w:rsidP="00E67857">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D96A88B" w14:textId="77777777" w:rsidR="000B740C" w:rsidRPr="00CC28E2" w:rsidRDefault="000B740C" w:rsidP="00E67857">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7CCBECD"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4C0A44C"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4D6BF20B" w14:textId="77777777" w:rsidR="000B740C" w:rsidRPr="00D847AB" w:rsidRDefault="000B740C" w:rsidP="00E67857">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316231" w14:textId="77777777" w:rsidR="000B740C" w:rsidRPr="00B138F3" w:rsidRDefault="000B740C" w:rsidP="00E67857">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E90D59C" w14:textId="77777777" w:rsidR="000B740C" w:rsidRDefault="000B740C" w:rsidP="00E67857">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355F730D" w14:textId="77777777" w:rsidR="000B740C" w:rsidRPr="00B138F3" w:rsidRDefault="000B740C"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9CD8819" w14:textId="77777777" w:rsidR="000B740C" w:rsidRDefault="000B740C" w:rsidP="00E67857">
      <w:pPr>
        <w:widowControl w:val="0"/>
        <w:ind w:right="4250"/>
        <w:rPr>
          <w:rFonts w:ascii="GHEA Grapalat" w:hAnsi="GHEA Grapalat"/>
          <w:sz w:val="22"/>
          <w:szCs w:val="22"/>
        </w:rPr>
      </w:pPr>
    </w:p>
    <w:p w14:paraId="4CEB00C5" w14:textId="77777777" w:rsidR="000B740C" w:rsidRPr="00B138F3" w:rsidRDefault="000B740C" w:rsidP="00E67857">
      <w:pPr>
        <w:widowControl w:val="0"/>
        <w:ind w:right="4250"/>
        <w:rPr>
          <w:rFonts w:ascii="GHEA Grapalat" w:hAnsi="GHEA Grapalat"/>
          <w:sz w:val="22"/>
          <w:szCs w:val="22"/>
        </w:rPr>
      </w:pPr>
    </w:p>
    <w:p w14:paraId="6E896FAA" w14:textId="77777777" w:rsidR="000B740C" w:rsidRPr="004D5A00" w:rsidRDefault="000B740C" w:rsidP="00E67857">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98DAE64"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3B67FFE1"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1FD03481" w14:textId="77777777" w:rsidR="000B740C" w:rsidRPr="004D5A00" w:rsidRDefault="000B740C" w:rsidP="00E67857">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740C" w:rsidRPr="00B138F3" w14:paraId="3744AF30"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B0392" w14:textId="77777777" w:rsidR="000B740C" w:rsidRPr="004D5A00" w:rsidRDefault="000B740C" w:rsidP="00E67857">
            <w:pPr>
              <w:widowControl w:val="0"/>
              <w:tabs>
                <w:tab w:val="left" w:pos="3402"/>
              </w:tabs>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B740C" w:rsidRPr="00B138F3" w14:paraId="1455F02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19249" w14:textId="77777777" w:rsidR="000B740C" w:rsidRPr="00B138F3" w:rsidRDefault="000B740C"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B740C" w:rsidRPr="00B138F3" w14:paraId="37AFAA8C"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B0F1D" w14:textId="77777777" w:rsidR="000B740C" w:rsidRPr="00B138F3" w:rsidRDefault="000B740C"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B740C" w:rsidRPr="00B138F3" w14:paraId="376FCFB5"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E7C9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740C" w:rsidRPr="00B138F3" w14:paraId="679DFE88"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477"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740C" w:rsidRPr="00B138F3" w14:paraId="69CFF947"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A976D"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740C" w:rsidRPr="00B138F3" w14:paraId="5674B5D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AF9F9"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740C" w:rsidRPr="00B138F3" w14:paraId="4F7F3CA2"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1315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740C" w:rsidRPr="00B138F3" w14:paraId="1C3F29D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6051E"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B740C" w:rsidRPr="00B138F3" w14:paraId="68864528"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3E93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740C" w:rsidRPr="00B138F3" w14:paraId="6E71445D"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8048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B740C" w:rsidRPr="00B138F3" w14:paraId="062D82DD"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8A7E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B740C" w:rsidRPr="00B138F3" w14:paraId="397E5E85"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21222"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B740C" w:rsidRPr="00B138F3" w14:paraId="64776FA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E8B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740C" w:rsidRPr="00B138F3" w14:paraId="6A62439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2E043"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740C" w:rsidRPr="00B138F3" w14:paraId="3B70BBDE"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76B6B"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740C" w:rsidRPr="00B138F3" w14:paraId="3BB5BF4D"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3FEE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B740C" w:rsidRPr="00B138F3" w14:paraId="2213EF60"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4678C46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740C" w:rsidRPr="00B138F3" w14:paraId="45C1972D"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2F9A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740C" w:rsidRPr="00B138F3" w14:paraId="31C4669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62B4" w14:textId="77777777" w:rsidR="000B740C" w:rsidRPr="00B138F3" w:rsidRDefault="000B740C"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740C" w:rsidRPr="00B138F3" w14:paraId="453A138F" w14:textId="77777777" w:rsidTr="00CD796B">
        <w:trPr>
          <w:trHeight w:val="3234"/>
        </w:trPr>
        <w:tc>
          <w:tcPr>
            <w:tcW w:w="5616" w:type="dxa"/>
            <w:tcBorders>
              <w:top w:val="nil"/>
              <w:left w:val="single" w:sz="4" w:space="0" w:color="auto"/>
              <w:bottom w:val="single" w:sz="4" w:space="0" w:color="auto"/>
              <w:right w:val="single" w:sz="4" w:space="0" w:color="auto"/>
            </w:tcBorders>
            <w:noWrap/>
            <w:vAlign w:val="bottom"/>
          </w:tcPr>
          <w:p w14:paraId="569F6D9D" w14:textId="77777777" w:rsidR="000B740C" w:rsidRPr="00B138F3" w:rsidRDefault="000B740C"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3D0EEE" w14:textId="77777777" w:rsidR="000B740C" w:rsidRPr="00B138F3" w:rsidRDefault="000B740C" w:rsidP="00E67857">
            <w:pPr>
              <w:widowControl w:val="0"/>
              <w:rPr>
                <w:rFonts w:ascii="GHEA Grapalat" w:hAnsi="GHEA Grapalat" w:cs="Sylfaen"/>
              </w:rPr>
            </w:pPr>
          </w:p>
          <w:p w14:paraId="6A7293B4"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48995906" w14:textId="77777777" w:rsidR="000B740C" w:rsidRPr="00B138F3" w:rsidRDefault="000B740C" w:rsidP="00E67857">
            <w:pPr>
              <w:widowControl w:val="0"/>
              <w:rPr>
                <w:rFonts w:ascii="GHEA Grapalat" w:hAnsi="GHEA Grapalat" w:cs="Sylfaen"/>
              </w:rPr>
            </w:pPr>
          </w:p>
          <w:p w14:paraId="3DF925F4"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1A31D543" w14:textId="77777777" w:rsidR="000B740C" w:rsidRPr="00B138F3" w:rsidRDefault="000B740C"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4CF3A18" w14:textId="77777777" w:rsidR="000B740C" w:rsidRPr="00B138F3" w:rsidRDefault="000B740C"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CF45A87" w14:textId="77777777" w:rsidR="000B740C" w:rsidRPr="00B138F3" w:rsidRDefault="000B740C"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5419C2C" w14:textId="77777777" w:rsidR="000B740C" w:rsidRPr="00B138F3" w:rsidRDefault="000B740C" w:rsidP="00E67857">
            <w:pPr>
              <w:widowControl w:val="0"/>
              <w:rPr>
                <w:rFonts w:ascii="GHEA Grapalat" w:hAnsi="GHEA Grapalat" w:cs="Sylfaen"/>
              </w:rPr>
            </w:pPr>
          </w:p>
          <w:p w14:paraId="2111277E"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2A24C8A5" w14:textId="77777777" w:rsidR="000B740C" w:rsidRPr="00B138F3" w:rsidRDefault="000B740C" w:rsidP="00E67857">
            <w:pPr>
              <w:widowControl w:val="0"/>
              <w:jc w:val="right"/>
              <w:rPr>
                <w:rFonts w:ascii="GHEA Grapalat" w:hAnsi="GHEA Grapalat" w:cs="Tahoma"/>
              </w:rPr>
            </w:pPr>
          </w:p>
          <w:p w14:paraId="60321A7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7D2D12E0" w14:textId="77777777" w:rsidR="000B740C" w:rsidRPr="00B138F3" w:rsidRDefault="000B740C"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740C" w:rsidRPr="00B138F3" w14:paraId="718A0773"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600D3C46" w14:textId="77777777" w:rsidR="000B740C" w:rsidRPr="00B138F3" w:rsidRDefault="000B740C" w:rsidP="00E67857">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6CE35C6" w14:textId="77777777" w:rsidR="000B740C" w:rsidRPr="00B138F3" w:rsidRDefault="000B740C" w:rsidP="00E67857">
            <w:pPr>
              <w:widowControl w:val="0"/>
              <w:rPr>
                <w:rFonts w:ascii="GHEA Grapalat" w:hAnsi="GHEA Grapalat"/>
              </w:rPr>
            </w:pPr>
          </w:p>
          <w:p w14:paraId="5FF1DFC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5D235A1E" w14:textId="77777777" w:rsidR="000B740C" w:rsidRPr="00B138F3" w:rsidRDefault="000B740C"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4515E7" w14:textId="77777777" w:rsidR="000B740C" w:rsidRPr="00B138F3" w:rsidRDefault="000B740C" w:rsidP="00E67857">
            <w:pPr>
              <w:widowControl w:val="0"/>
              <w:rPr>
                <w:rFonts w:ascii="GHEA Grapalat" w:hAnsi="GHEA Grapalat" w:cs="Tahoma"/>
              </w:rPr>
            </w:pPr>
          </w:p>
          <w:p w14:paraId="6566130F" w14:textId="77777777" w:rsidR="000B740C" w:rsidRPr="00B138F3" w:rsidRDefault="000B740C"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7F625FB" w14:textId="77777777" w:rsidR="000B740C" w:rsidRPr="00B138F3" w:rsidRDefault="000B740C"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BC781" w14:textId="77777777" w:rsidR="000B740C" w:rsidRPr="00B138F3" w:rsidRDefault="000B740C" w:rsidP="00E67857">
            <w:pPr>
              <w:widowControl w:val="0"/>
              <w:rPr>
                <w:rFonts w:ascii="GHEA Grapalat" w:hAnsi="GHEA Grapalat" w:cs="Tahoma"/>
              </w:rPr>
            </w:pPr>
          </w:p>
          <w:p w14:paraId="19C177F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2E24A30A" w14:textId="77777777" w:rsidR="000B740C" w:rsidRPr="00B138F3" w:rsidRDefault="000B740C"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E8F7BB7" w14:textId="77777777" w:rsidR="000B740C" w:rsidRPr="00B138F3" w:rsidRDefault="000B740C" w:rsidP="00E67857">
            <w:pPr>
              <w:widowControl w:val="0"/>
              <w:rPr>
                <w:rFonts w:ascii="GHEA Grapalat" w:hAnsi="GHEA Grapalat" w:cs="Arial"/>
              </w:rPr>
            </w:pPr>
          </w:p>
        </w:tc>
      </w:tr>
      <w:tr w:rsidR="000B740C" w:rsidRPr="00B138F3" w14:paraId="6B0D7C69"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74CBD2A" w14:textId="77777777" w:rsidR="000B740C" w:rsidRPr="00B138F3" w:rsidRDefault="000B740C" w:rsidP="00E67857">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3601CDCC" w14:textId="77777777" w:rsidR="000B740C" w:rsidRPr="00B138F3" w:rsidRDefault="000B740C" w:rsidP="00E67857">
            <w:pPr>
              <w:widowControl w:val="0"/>
              <w:rPr>
                <w:rFonts w:ascii="GHEA Grapalat" w:hAnsi="GHEA Grapalat" w:cs="Sylfaen"/>
              </w:rPr>
            </w:pPr>
          </w:p>
          <w:p w14:paraId="7E40E745" w14:textId="77777777" w:rsidR="000B740C" w:rsidRPr="00B138F3" w:rsidRDefault="000B740C"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F52BF1" w14:textId="77777777" w:rsidR="000B740C" w:rsidRPr="00B138F3" w:rsidRDefault="000B740C"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AA3895A" w14:textId="77777777" w:rsidR="000B740C" w:rsidRPr="00B138F3" w:rsidRDefault="000B740C" w:rsidP="00E67857">
            <w:pPr>
              <w:widowControl w:val="0"/>
              <w:rPr>
                <w:rFonts w:ascii="GHEA Grapalat" w:hAnsi="GHEA Grapalat"/>
              </w:rPr>
            </w:pPr>
          </w:p>
          <w:p w14:paraId="7ED9228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7F6AC858" w14:textId="77777777" w:rsidR="000B740C" w:rsidRPr="00EC1F84" w:rsidRDefault="000B740C" w:rsidP="00E67857">
      <w:pPr>
        <w:widowControl w:val="0"/>
        <w:tabs>
          <w:tab w:val="left" w:pos="1134"/>
        </w:tabs>
        <w:ind w:firstLine="567"/>
        <w:jc w:val="both"/>
        <w:rPr>
          <w:rFonts w:ascii="GHEA Grapalat" w:hAnsi="GHEA Grapalat"/>
          <w:sz w:val="22"/>
          <w:szCs w:val="22"/>
        </w:rPr>
      </w:pPr>
    </w:p>
    <w:p w14:paraId="3E94D014" w14:textId="77777777" w:rsidR="000B740C" w:rsidRPr="00B138F3" w:rsidRDefault="000B740C" w:rsidP="00E67857">
      <w:pPr>
        <w:widowControl w:val="0"/>
        <w:jc w:val="center"/>
        <w:rPr>
          <w:rFonts w:ascii="GHEA Grapalat" w:hAnsi="GHEA Grapalat" w:cs="Sylfaen"/>
        </w:rPr>
      </w:pPr>
    </w:p>
    <w:p w14:paraId="6DFF6FB2" w14:textId="77777777" w:rsidR="000B740C" w:rsidRPr="00B138F3" w:rsidRDefault="000B740C"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6CF719" w14:textId="77777777" w:rsidR="000B740C" w:rsidRPr="00B138F3" w:rsidRDefault="000B740C" w:rsidP="00E67857">
      <w:pPr>
        <w:rPr>
          <w:rFonts w:ascii="GHEA Grapalat" w:hAnsi="GHEA Grapalat" w:cs="Sylfaen"/>
        </w:rPr>
      </w:pPr>
      <w:r w:rsidRPr="00B138F3">
        <w:rPr>
          <w:rFonts w:ascii="GHEA Grapalat" w:hAnsi="GHEA Grapalat" w:cs="Sylfaen"/>
        </w:rPr>
        <w:br w:type="page"/>
      </w:r>
    </w:p>
    <w:p w14:paraId="1E50689B" w14:textId="77777777" w:rsidR="000B740C" w:rsidRPr="00B138F3" w:rsidRDefault="000B740C" w:rsidP="00E67857">
      <w:pPr>
        <w:widowControl w:val="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740C" w:rsidRPr="00B138F3" w14:paraId="4945D74F"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2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DDCB6DE"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60211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E1486A"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A3F00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3C67E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6AF2A4"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03EB62BC"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378203"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83A46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B740C" w:rsidRPr="00B138F3" w14:paraId="1F6E27DC"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1C2C6"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9EDF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A9D905"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F75D92"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D923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0B740C" w:rsidRPr="00B138F3" w14:paraId="0CD9F2A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F66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28418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65D0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E22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389C8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B740C" w:rsidRPr="00B138F3" w14:paraId="2D7127C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E19F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775F98"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9B00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A26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13DF7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B740C" w:rsidRPr="00B138F3" w14:paraId="5D7E056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003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5738FB"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1C8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D36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24804C6D"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00C4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B740C" w:rsidRPr="00B138F3" w14:paraId="1361BAA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7FF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B791EE"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9663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83D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CD81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169B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3B84D9F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2E22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AB6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5CC00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FD64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0B9CA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B97D50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3D1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F627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955F71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54A4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A2E871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01514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16CCB83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3F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FC3F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F26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2A0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A649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6AB5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0B03DE0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3C1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EE0CD0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25D86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0D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1FD5C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5A4B3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7C613A9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9D8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A0FA0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A3F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41875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0F1403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3A29C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5400485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18C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143DAE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32A6F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B344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527C7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E8D5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0B740C" w:rsidRPr="00B138F3" w14:paraId="7E75677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613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150BE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976EBC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0B82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7E51E6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CC7A1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34BD8A3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E9A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48B2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2E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0624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B389E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1E605B91"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C45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57C9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3683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2E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40BD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65E71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65EC4DC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592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6CE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CD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0E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FFDD1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080D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B740C" w:rsidRPr="00B138F3" w14:paraId="2BFBA2B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11E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AC89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2465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48D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ACEAF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253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B740C" w:rsidRPr="00B138F3" w14:paraId="7780A05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EC8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97A39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0F8401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F83E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331A3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2C9BEF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21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E6E99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C84A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8B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22C41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23572D1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0A3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37BBE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4856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B14B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EC75EE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02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4C173AF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8CE73" w14:textId="77777777" w:rsidR="000B740C" w:rsidRPr="00B138F3" w:rsidDel="0010680B" w:rsidRDefault="000B740C"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C4F3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DB0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8A072"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A02AFA"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F9D926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078F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0B740C" w:rsidRPr="00B138F3" w14:paraId="4FE208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10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F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E85E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41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D698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A4875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8FA9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3FEBD75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EF0A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43B4A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7721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EC36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FAA8A6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C584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F2455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B740C" w:rsidRPr="00B138F3" w14:paraId="5DF37C9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A0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A6A95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EB99C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73A9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1072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0FCCE16"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ACF9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7BF85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B740C" w:rsidRPr="00B138F3" w14:paraId="0168938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0B7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3811EC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85BC4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5253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8C0BF7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B740C" w:rsidRPr="00B138F3" w14:paraId="362F38D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126D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CF7A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65A15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A6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BDFE5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D39B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03A71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B740C" w:rsidRPr="00B138F3" w14:paraId="5729099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53FA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8749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25160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BDF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5163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638D1B" w14:textId="77777777" w:rsidR="000B740C" w:rsidRPr="00B138F3" w:rsidRDefault="000B740C" w:rsidP="00E67857">
            <w:pPr>
              <w:widowControl w:val="0"/>
              <w:jc w:val="center"/>
              <w:rPr>
                <w:rFonts w:ascii="GHEA Grapalat" w:hAnsi="GHEA Grapalat"/>
                <w:sz w:val="18"/>
                <w:szCs w:val="18"/>
              </w:rPr>
            </w:pPr>
          </w:p>
        </w:tc>
      </w:tr>
      <w:tr w:rsidR="000B740C" w:rsidRPr="00B138F3" w14:paraId="35901BA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1DC5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4DEFE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FA7BD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EB78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383CBF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34FB0E" w14:textId="77777777" w:rsidR="000B740C" w:rsidRPr="00B138F3" w:rsidRDefault="000B740C" w:rsidP="00E67857">
            <w:pPr>
              <w:widowControl w:val="0"/>
              <w:jc w:val="center"/>
              <w:rPr>
                <w:rFonts w:ascii="GHEA Grapalat" w:hAnsi="GHEA Grapalat"/>
                <w:sz w:val="18"/>
                <w:szCs w:val="18"/>
              </w:rPr>
            </w:pPr>
          </w:p>
        </w:tc>
      </w:tr>
      <w:tr w:rsidR="000B740C" w:rsidRPr="00B138F3" w14:paraId="0A3732A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DDA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C36A2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CBBC4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02911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583DF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152B9F" w14:textId="77777777" w:rsidR="000B740C" w:rsidRPr="00B138F3" w:rsidRDefault="000B740C" w:rsidP="00E67857">
            <w:pPr>
              <w:widowControl w:val="0"/>
              <w:jc w:val="center"/>
              <w:rPr>
                <w:rFonts w:ascii="GHEA Grapalat" w:hAnsi="GHEA Grapalat"/>
                <w:sz w:val="18"/>
                <w:szCs w:val="18"/>
              </w:rPr>
            </w:pPr>
          </w:p>
        </w:tc>
      </w:tr>
      <w:tr w:rsidR="000B740C" w:rsidRPr="00B138F3" w14:paraId="397172E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FEE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88459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E3A4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8CFC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B7023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DDEA48" w14:textId="77777777" w:rsidR="000B740C" w:rsidRPr="00B138F3" w:rsidRDefault="000B740C" w:rsidP="00E67857">
            <w:pPr>
              <w:widowControl w:val="0"/>
              <w:jc w:val="center"/>
              <w:rPr>
                <w:rFonts w:ascii="GHEA Grapalat" w:hAnsi="GHEA Grapalat"/>
                <w:sz w:val="18"/>
                <w:szCs w:val="18"/>
              </w:rPr>
            </w:pPr>
          </w:p>
        </w:tc>
      </w:tr>
      <w:tr w:rsidR="000B740C" w:rsidRPr="00B138F3" w14:paraId="53DEEAE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918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4822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667F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9A7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E1D62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E0CB2B" w14:textId="77777777" w:rsidR="000B740C" w:rsidRPr="00B138F3" w:rsidRDefault="000B740C" w:rsidP="00E67857">
            <w:pPr>
              <w:widowControl w:val="0"/>
              <w:jc w:val="center"/>
              <w:rPr>
                <w:rFonts w:ascii="GHEA Grapalat" w:hAnsi="GHEA Grapalat"/>
                <w:sz w:val="18"/>
                <w:szCs w:val="18"/>
              </w:rPr>
            </w:pPr>
          </w:p>
        </w:tc>
      </w:tr>
      <w:tr w:rsidR="000B740C" w:rsidRPr="00B138F3" w14:paraId="1C3BE63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6F8F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EABD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476BA8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F24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8F44C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EAC7C" w14:textId="77777777" w:rsidR="000B740C" w:rsidRPr="00B138F3" w:rsidRDefault="000B740C" w:rsidP="00E67857">
            <w:pPr>
              <w:widowControl w:val="0"/>
              <w:jc w:val="center"/>
              <w:rPr>
                <w:rFonts w:ascii="GHEA Grapalat" w:hAnsi="GHEA Grapalat"/>
                <w:sz w:val="18"/>
                <w:szCs w:val="18"/>
              </w:rPr>
            </w:pPr>
          </w:p>
        </w:tc>
      </w:tr>
    </w:tbl>
    <w:p w14:paraId="20807E37" w14:textId="7C6D8533" w:rsidR="000B740C" w:rsidRDefault="000B740C" w:rsidP="00E67857">
      <w:pPr>
        <w:widowControl w:val="0"/>
        <w:ind w:firstLine="567"/>
        <w:jc w:val="right"/>
        <w:rPr>
          <w:rFonts w:ascii="GHEA Grapalat" w:hAnsi="GHEA Grapalat"/>
          <w:b/>
        </w:rPr>
      </w:pPr>
    </w:p>
    <w:p w14:paraId="109BDF8E" w14:textId="46DBFEF6" w:rsidR="000B740C" w:rsidRDefault="000B740C" w:rsidP="00E67857">
      <w:pPr>
        <w:widowControl w:val="0"/>
        <w:ind w:firstLine="567"/>
        <w:jc w:val="right"/>
        <w:rPr>
          <w:rFonts w:ascii="GHEA Grapalat" w:hAnsi="GHEA Grapalat"/>
          <w:b/>
        </w:rPr>
      </w:pPr>
    </w:p>
    <w:p w14:paraId="00D0FBF0" w14:textId="6C5DCE1F" w:rsidR="000B740C" w:rsidRDefault="000B740C" w:rsidP="00E67857">
      <w:pPr>
        <w:widowControl w:val="0"/>
        <w:ind w:firstLine="567"/>
        <w:jc w:val="right"/>
        <w:rPr>
          <w:rFonts w:ascii="GHEA Grapalat" w:hAnsi="GHEA Grapalat"/>
          <w:b/>
        </w:rPr>
      </w:pPr>
    </w:p>
    <w:p w14:paraId="65B97458" w14:textId="16B14DBB" w:rsidR="000B740C" w:rsidRDefault="000B740C" w:rsidP="00E67857">
      <w:pPr>
        <w:widowControl w:val="0"/>
        <w:ind w:firstLine="567"/>
        <w:jc w:val="right"/>
        <w:rPr>
          <w:rFonts w:ascii="GHEA Grapalat" w:hAnsi="GHEA Grapalat"/>
          <w:b/>
        </w:rPr>
      </w:pPr>
    </w:p>
    <w:p w14:paraId="2AFFB8C8" w14:textId="2F608CD3" w:rsidR="000B740C" w:rsidRDefault="000B740C" w:rsidP="00E67857">
      <w:pPr>
        <w:widowControl w:val="0"/>
        <w:ind w:firstLine="567"/>
        <w:jc w:val="right"/>
        <w:rPr>
          <w:rFonts w:ascii="GHEA Grapalat" w:hAnsi="GHEA Grapalat"/>
          <w:b/>
        </w:rPr>
      </w:pPr>
    </w:p>
    <w:p w14:paraId="26074F06" w14:textId="016F60E4" w:rsidR="000B740C" w:rsidRDefault="000B740C" w:rsidP="00E67857">
      <w:pPr>
        <w:widowControl w:val="0"/>
        <w:ind w:firstLine="567"/>
        <w:jc w:val="right"/>
        <w:rPr>
          <w:rFonts w:ascii="GHEA Grapalat" w:hAnsi="GHEA Grapalat"/>
          <w:b/>
        </w:rPr>
      </w:pPr>
    </w:p>
    <w:p w14:paraId="28E4B7C9" w14:textId="696B7342" w:rsidR="000B740C" w:rsidRDefault="000B740C" w:rsidP="00E67857">
      <w:pPr>
        <w:widowControl w:val="0"/>
        <w:ind w:firstLine="567"/>
        <w:jc w:val="right"/>
        <w:rPr>
          <w:rFonts w:ascii="GHEA Grapalat" w:hAnsi="GHEA Grapalat"/>
          <w:b/>
        </w:rPr>
      </w:pPr>
    </w:p>
    <w:p w14:paraId="5A319D21" w14:textId="3C65DD98" w:rsidR="000B740C" w:rsidRDefault="000B740C" w:rsidP="00E67857">
      <w:pPr>
        <w:widowControl w:val="0"/>
        <w:ind w:firstLine="567"/>
        <w:jc w:val="right"/>
        <w:rPr>
          <w:rFonts w:ascii="GHEA Grapalat" w:hAnsi="GHEA Grapalat"/>
          <w:b/>
        </w:rPr>
      </w:pPr>
    </w:p>
    <w:p w14:paraId="2AF2EB8F" w14:textId="44439089" w:rsidR="000B740C" w:rsidRDefault="000B740C" w:rsidP="00E67857">
      <w:pPr>
        <w:widowControl w:val="0"/>
        <w:ind w:firstLine="567"/>
        <w:jc w:val="right"/>
        <w:rPr>
          <w:rFonts w:ascii="GHEA Grapalat" w:hAnsi="GHEA Grapalat"/>
          <w:b/>
        </w:rPr>
      </w:pPr>
    </w:p>
    <w:p w14:paraId="6F0CAB76" w14:textId="541AC9F3" w:rsidR="000B740C" w:rsidRDefault="000B740C" w:rsidP="00E67857">
      <w:pPr>
        <w:widowControl w:val="0"/>
        <w:ind w:firstLine="567"/>
        <w:jc w:val="right"/>
        <w:rPr>
          <w:rFonts w:ascii="GHEA Grapalat" w:hAnsi="GHEA Grapalat"/>
          <w:b/>
        </w:rPr>
      </w:pPr>
    </w:p>
    <w:p w14:paraId="22C24153" w14:textId="1150E306" w:rsidR="000B740C" w:rsidRDefault="000B740C" w:rsidP="00E67857">
      <w:pPr>
        <w:widowControl w:val="0"/>
        <w:ind w:firstLine="567"/>
        <w:jc w:val="right"/>
        <w:rPr>
          <w:rFonts w:ascii="GHEA Grapalat" w:hAnsi="GHEA Grapalat"/>
          <w:b/>
        </w:rPr>
      </w:pPr>
    </w:p>
    <w:p w14:paraId="672216CC" w14:textId="21D1841A" w:rsidR="000B740C" w:rsidRDefault="000B740C" w:rsidP="00E67857">
      <w:pPr>
        <w:widowControl w:val="0"/>
        <w:ind w:firstLine="567"/>
        <w:jc w:val="right"/>
        <w:rPr>
          <w:rFonts w:ascii="GHEA Grapalat" w:hAnsi="GHEA Grapalat"/>
          <w:b/>
        </w:rPr>
      </w:pPr>
    </w:p>
    <w:p w14:paraId="7DC593D0" w14:textId="1FC47F83" w:rsidR="000B740C" w:rsidRDefault="000B740C" w:rsidP="00E67857">
      <w:pPr>
        <w:widowControl w:val="0"/>
        <w:ind w:firstLine="567"/>
        <w:jc w:val="right"/>
        <w:rPr>
          <w:rFonts w:ascii="GHEA Grapalat" w:hAnsi="GHEA Grapalat"/>
          <w:b/>
        </w:rPr>
      </w:pPr>
    </w:p>
    <w:p w14:paraId="505C7C43" w14:textId="0717EE9C" w:rsidR="000B740C" w:rsidRDefault="000B740C" w:rsidP="00E67857">
      <w:pPr>
        <w:widowControl w:val="0"/>
        <w:ind w:firstLine="567"/>
        <w:jc w:val="right"/>
        <w:rPr>
          <w:rFonts w:ascii="GHEA Grapalat" w:hAnsi="GHEA Grapalat"/>
          <w:b/>
        </w:rPr>
      </w:pPr>
    </w:p>
    <w:p w14:paraId="3C298919" w14:textId="207D674A" w:rsidR="000B740C" w:rsidRDefault="000B740C" w:rsidP="00E67857">
      <w:pPr>
        <w:widowControl w:val="0"/>
        <w:ind w:firstLine="567"/>
        <w:jc w:val="right"/>
        <w:rPr>
          <w:rFonts w:ascii="GHEA Grapalat" w:hAnsi="GHEA Grapalat"/>
          <w:b/>
        </w:rPr>
      </w:pPr>
    </w:p>
    <w:p w14:paraId="05F0483F" w14:textId="6E103B80" w:rsidR="000B740C" w:rsidRDefault="000B740C" w:rsidP="00E67857">
      <w:pPr>
        <w:widowControl w:val="0"/>
        <w:ind w:firstLine="567"/>
        <w:jc w:val="right"/>
        <w:rPr>
          <w:rFonts w:ascii="GHEA Grapalat" w:hAnsi="GHEA Grapalat"/>
          <w:b/>
        </w:rPr>
      </w:pPr>
    </w:p>
    <w:p w14:paraId="7FC79A8D" w14:textId="77777777" w:rsidR="000B740C" w:rsidRDefault="000B740C" w:rsidP="00E67857">
      <w:pPr>
        <w:widowControl w:val="0"/>
        <w:ind w:firstLine="567"/>
        <w:jc w:val="right"/>
        <w:rPr>
          <w:rFonts w:ascii="GHEA Grapalat" w:hAnsi="GHEA Grapalat"/>
          <w:b/>
        </w:rPr>
      </w:pPr>
    </w:p>
    <w:p w14:paraId="787D01AA" w14:textId="15956CED" w:rsidR="00235549" w:rsidRPr="00B138F3" w:rsidRDefault="00235549" w:rsidP="00E67857">
      <w:pPr>
        <w:widowControl w:val="0"/>
        <w:ind w:firstLine="567"/>
        <w:jc w:val="right"/>
        <w:rPr>
          <w:rFonts w:ascii="GHEA Grapalat" w:hAnsi="GHEA Grapalat" w:cs="Arial"/>
          <w:b/>
        </w:rPr>
      </w:pPr>
      <w:r w:rsidRPr="00B138F3">
        <w:rPr>
          <w:rFonts w:ascii="GHEA Grapalat" w:hAnsi="GHEA Grapalat"/>
          <w:b/>
        </w:rPr>
        <w:t>Приложение № 5</w:t>
      </w:r>
    </w:p>
    <w:p w14:paraId="6EB5C6EC" w14:textId="43995C36" w:rsidR="00235549" w:rsidRPr="00B138F3" w:rsidRDefault="00235549"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E36FF">
        <w:rPr>
          <w:rFonts w:ascii="GHEA Grapalat" w:hAnsi="GHEA Grapalat"/>
          <w:b/>
          <w:sz w:val="24"/>
          <w:szCs w:val="24"/>
        </w:rPr>
        <w:t>BMAShDzB-</w:t>
      </w:r>
      <w:r w:rsidR="00690B7B">
        <w:rPr>
          <w:rFonts w:ascii="GHEA Grapalat" w:hAnsi="GHEA Grapalat"/>
          <w:b/>
          <w:sz w:val="24"/>
          <w:szCs w:val="24"/>
        </w:rPr>
        <w:t>26/13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5"/>
        <w:t>*</w:t>
      </w:r>
    </w:p>
    <w:p w14:paraId="4E9D48CA" w14:textId="77777777" w:rsidR="001005B0" w:rsidRPr="00B138F3" w:rsidRDefault="001005B0" w:rsidP="00E67857">
      <w:pPr>
        <w:widowControl w:val="0"/>
        <w:ind w:left="567" w:right="565"/>
        <w:jc w:val="center"/>
        <w:rPr>
          <w:rFonts w:ascii="GHEA Grapalat" w:hAnsi="GHEA Grapalat"/>
          <w:b/>
        </w:rPr>
      </w:pPr>
    </w:p>
    <w:p w14:paraId="02FE4D5F" w14:textId="77777777" w:rsidR="0075061D" w:rsidRPr="00B138F3" w:rsidRDefault="0075061D"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E67857">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E67857">
      <w:pPr>
        <w:widowControl w:val="0"/>
        <w:ind w:left="567" w:right="565"/>
        <w:jc w:val="center"/>
        <w:rPr>
          <w:rFonts w:ascii="GHEA Grapalat" w:hAnsi="GHEA Grapalat"/>
          <w:b/>
        </w:rPr>
      </w:pPr>
    </w:p>
    <w:p w14:paraId="7B35EF57"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E67857">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E67857">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E67857">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E67857">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E67857">
      <w:pPr>
        <w:widowControl w:val="0"/>
        <w:jc w:val="right"/>
        <w:rPr>
          <w:rFonts w:ascii="GHEA Grapalat" w:hAnsi="GHEA Grapalat"/>
          <w:i/>
        </w:rPr>
      </w:pPr>
    </w:p>
    <w:p w14:paraId="4F06D088" w14:textId="77777777" w:rsidR="00F331AD" w:rsidRPr="002A4554" w:rsidRDefault="00F331AD" w:rsidP="00E67857">
      <w:pPr>
        <w:widowControl w:val="0"/>
        <w:jc w:val="right"/>
        <w:rPr>
          <w:rFonts w:ascii="GHEA Grapalat" w:hAnsi="GHEA Grapalat"/>
          <w:i/>
        </w:rPr>
      </w:pPr>
    </w:p>
    <w:p w14:paraId="537ADB47" w14:textId="77777777" w:rsidR="00F331AD" w:rsidRPr="002A4554" w:rsidRDefault="00F331AD" w:rsidP="00E67857">
      <w:pPr>
        <w:widowControl w:val="0"/>
        <w:jc w:val="right"/>
        <w:rPr>
          <w:rFonts w:ascii="GHEA Grapalat" w:hAnsi="GHEA Grapalat"/>
          <w:i/>
        </w:rPr>
      </w:pPr>
    </w:p>
    <w:p w14:paraId="53CA6C92" w14:textId="77777777" w:rsidR="00E93F76" w:rsidRPr="00B138F3" w:rsidRDefault="00E93F76" w:rsidP="00E67857">
      <w:pPr>
        <w:widowControl w:val="0"/>
        <w:jc w:val="right"/>
        <w:rPr>
          <w:rFonts w:ascii="GHEA Grapalat" w:hAnsi="GHEA Grapalat" w:cs="GHEA Grapalat"/>
          <w:i/>
        </w:rPr>
      </w:pPr>
      <w:r w:rsidRPr="00B138F3">
        <w:rPr>
          <w:rFonts w:ascii="GHEA Grapalat" w:hAnsi="GHEA Grapalat"/>
          <w:i/>
        </w:rPr>
        <w:t>Приложение № 5.1</w:t>
      </w:r>
    </w:p>
    <w:p w14:paraId="17B3F89B" w14:textId="7FC38CEE" w:rsidR="00E93F76" w:rsidRPr="00B138F3" w:rsidRDefault="00E93F76" w:rsidP="00E6785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t>под кодом "</w:t>
      </w:r>
      <w:r>
        <w:rPr>
          <w:rFonts w:ascii="GHEA Grapalat" w:hAnsi="GHEA Grapalat"/>
          <w:i/>
        </w:rPr>
        <w:t>EQ-BMAShDzB-</w:t>
      </w:r>
      <w:r w:rsidR="00690B7B">
        <w:rPr>
          <w:rFonts w:ascii="GHEA Grapalat" w:hAnsi="GHEA Grapalat"/>
          <w:i/>
        </w:rPr>
        <w:t>26/13</w:t>
      </w:r>
      <w:r w:rsidRPr="00B138F3">
        <w:rPr>
          <w:rFonts w:ascii="GHEA Grapalat" w:hAnsi="GHEA Grapalat"/>
          <w:i/>
        </w:rPr>
        <w:t>"</w:t>
      </w:r>
      <w:r w:rsidRPr="00B138F3">
        <w:rPr>
          <w:rStyle w:val="FootnoteReference"/>
          <w:rFonts w:ascii="GHEA Grapalat" w:hAnsi="GHEA Grapalat"/>
          <w:i/>
        </w:rPr>
        <w:footnoteReference w:customMarkFollows="1" w:id="26"/>
        <w:t>*</w:t>
      </w:r>
    </w:p>
    <w:p w14:paraId="6E55046F" w14:textId="77777777" w:rsidR="00E93F76" w:rsidRPr="002A4554" w:rsidRDefault="00E93F76" w:rsidP="00E67857">
      <w:pPr>
        <w:widowControl w:val="0"/>
        <w:jc w:val="center"/>
        <w:rPr>
          <w:rFonts w:ascii="GHEA Grapalat" w:hAnsi="GHEA Grapalat"/>
          <w:b/>
        </w:rPr>
      </w:pPr>
    </w:p>
    <w:p w14:paraId="4E980405"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8DF0AA9"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93F76" w:rsidRPr="00B138F3" w14:paraId="52BF37C5" w14:textId="77777777" w:rsidTr="00CD796B">
        <w:tc>
          <w:tcPr>
            <w:tcW w:w="4786" w:type="dxa"/>
          </w:tcPr>
          <w:p w14:paraId="5FA8BCE0" w14:textId="77777777" w:rsidR="00E93F76" w:rsidRPr="00B138F3" w:rsidRDefault="00E93F76" w:rsidP="00E67857">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6762C227" w14:textId="77777777" w:rsidR="00E93F76" w:rsidRPr="00B138F3" w:rsidRDefault="00E93F76" w:rsidP="00E67857">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7"/>
              <w:t>**</w:t>
            </w:r>
          </w:p>
        </w:tc>
      </w:tr>
    </w:tbl>
    <w:p w14:paraId="0CCB6619" w14:textId="77777777" w:rsidR="00E93F76" w:rsidRPr="00B138F3" w:rsidRDefault="00E93F76" w:rsidP="00E67857">
      <w:pPr>
        <w:widowControl w:val="0"/>
        <w:rPr>
          <w:rFonts w:ascii="GHEA Grapalat" w:hAnsi="GHEA Grapalat" w:cs="GHEA Grapalat"/>
          <w:b/>
        </w:rPr>
      </w:pPr>
    </w:p>
    <w:p w14:paraId="72188547" w14:textId="77777777" w:rsidR="00E93F76" w:rsidRPr="00B138F3" w:rsidRDefault="00E93F76" w:rsidP="00E6785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BDD77A" w14:textId="77777777" w:rsidR="00E93F76" w:rsidRPr="00B138F3" w:rsidRDefault="00E93F76" w:rsidP="00E6785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001F56" w14:textId="77777777" w:rsidR="00E93F76" w:rsidRPr="00B138F3" w:rsidRDefault="00E93F76" w:rsidP="00E6785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BF130A" w14:textId="77777777" w:rsidR="00E93F76" w:rsidRPr="00B138F3" w:rsidRDefault="00E93F76" w:rsidP="00E6785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34A3694"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1CC4B4" w14:textId="77777777" w:rsidR="00E93F76" w:rsidRPr="00572A57" w:rsidRDefault="00E93F76" w:rsidP="00E67857">
      <w:pPr>
        <w:widowControl w:val="0"/>
        <w:jc w:val="center"/>
        <w:rPr>
          <w:rFonts w:ascii="GHEA Grapalat" w:hAnsi="GHEA Grapalat"/>
          <w:b/>
        </w:rPr>
      </w:pPr>
    </w:p>
    <w:p w14:paraId="47B2E776" w14:textId="77777777" w:rsidR="00E93F76" w:rsidRPr="00B138F3" w:rsidRDefault="00E93F76" w:rsidP="00E67857">
      <w:pPr>
        <w:widowControl w:val="0"/>
        <w:jc w:val="center"/>
        <w:rPr>
          <w:rFonts w:ascii="GHEA Grapalat" w:hAnsi="GHEA Grapalat" w:cs="GHEA Grapalat"/>
          <w:b/>
          <w:bCs/>
        </w:rPr>
      </w:pPr>
      <w:r w:rsidRPr="00B138F3">
        <w:rPr>
          <w:rFonts w:ascii="GHEA Grapalat" w:hAnsi="GHEA Grapalat"/>
          <w:b/>
        </w:rPr>
        <w:t>1. Предмет соглашения</w:t>
      </w:r>
    </w:p>
    <w:p w14:paraId="35666AF1" w14:textId="77777777" w:rsidR="00E93F76" w:rsidRPr="00B138F3" w:rsidRDefault="00E93F76" w:rsidP="00E6785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5217306" w14:textId="77777777" w:rsidR="00E93F76" w:rsidRPr="00B138F3" w:rsidRDefault="00E93F76" w:rsidP="00E6785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F466DFE"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BF687AF" w14:textId="77777777" w:rsidR="00E93F76" w:rsidRPr="00B138F3" w:rsidRDefault="00E93F76" w:rsidP="00E6785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2BC01952"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39822FA"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828F8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C955E1"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F09425"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702F93"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DDDF5F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731DD3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009B0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48A57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F0100E0"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8B7D1F"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4BEFBF" w14:textId="77777777" w:rsidR="00E93F76" w:rsidRPr="00572A57" w:rsidRDefault="00E93F76" w:rsidP="00E67857">
      <w:pPr>
        <w:widowControl w:val="0"/>
        <w:jc w:val="center"/>
        <w:rPr>
          <w:rFonts w:ascii="GHEA Grapalat" w:hAnsi="GHEA Grapalat"/>
          <w:b/>
        </w:rPr>
      </w:pPr>
    </w:p>
    <w:p w14:paraId="1A3931EE" w14:textId="77777777" w:rsidR="00E93F76" w:rsidRPr="00572A57" w:rsidRDefault="00E93F76" w:rsidP="00E67857">
      <w:pPr>
        <w:widowControl w:val="0"/>
        <w:jc w:val="center"/>
        <w:rPr>
          <w:rFonts w:ascii="GHEA Grapalat" w:hAnsi="GHEA Grapalat"/>
          <w:b/>
        </w:rPr>
      </w:pPr>
    </w:p>
    <w:p w14:paraId="1F3D2C23" w14:textId="77777777" w:rsidR="00E93F76" w:rsidRPr="00572A57" w:rsidRDefault="00E93F76" w:rsidP="00E67857">
      <w:pPr>
        <w:widowControl w:val="0"/>
        <w:jc w:val="center"/>
        <w:rPr>
          <w:rFonts w:ascii="GHEA Grapalat" w:hAnsi="GHEA Grapalat"/>
          <w:b/>
        </w:rPr>
      </w:pPr>
      <w:r w:rsidRPr="00B138F3">
        <w:rPr>
          <w:rFonts w:ascii="GHEA Grapalat" w:hAnsi="GHEA Grapalat"/>
          <w:b/>
        </w:rPr>
        <w:t>2. Иные условия</w:t>
      </w:r>
    </w:p>
    <w:p w14:paraId="08D308CB" w14:textId="77777777" w:rsidR="00E93F76" w:rsidRPr="00572A57" w:rsidRDefault="00E93F76" w:rsidP="00E67857">
      <w:pPr>
        <w:widowControl w:val="0"/>
        <w:jc w:val="center"/>
        <w:rPr>
          <w:rFonts w:ascii="GHEA Grapalat" w:hAnsi="GHEA Grapalat" w:cs="GHEA Grapalat"/>
          <w:b/>
          <w:bCs/>
        </w:rPr>
      </w:pPr>
    </w:p>
    <w:p w14:paraId="23051190" w14:textId="77777777" w:rsidR="00E93F76" w:rsidRPr="00B138F3" w:rsidRDefault="00E93F76" w:rsidP="00E67857">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7F9589" w14:textId="77777777" w:rsidR="00E93F76" w:rsidRPr="002A4554" w:rsidRDefault="00E93F76" w:rsidP="00E67857">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D98628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A0923B2" w14:textId="77777777" w:rsidR="00E93F76" w:rsidRPr="00B138F3" w:rsidDel="00A13215"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AB3C4E" w14:textId="77777777" w:rsidR="00E93F76" w:rsidRPr="00B138F3" w:rsidRDefault="00E93F76" w:rsidP="00E6785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35519A" w14:textId="77777777" w:rsidR="00E93F76" w:rsidRPr="00B138F3" w:rsidRDefault="00E93F76" w:rsidP="00E6785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F8875E9"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2033E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B72F61C"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145872EE"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203DE2D7"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34056F"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3C1370F"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666A1C14"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C42A92"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73A1EDD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62D4F68"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334C1296" w14:textId="77777777" w:rsidR="00E93F76" w:rsidRPr="00B138F3" w:rsidRDefault="00E93F76"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871DB1D" w14:textId="77777777" w:rsidR="00E93F76" w:rsidRPr="00B138F3" w:rsidRDefault="00E93F76" w:rsidP="00E67857">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93F76" w:rsidRPr="00B138F3" w14:paraId="0CF8155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9A1D" w14:textId="77777777" w:rsidR="00E93F76" w:rsidRPr="00B138F3" w:rsidRDefault="00E93F76" w:rsidP="00E67857">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93F76" w:rsidRPr="00B138F3" w14:paraId="25DAD83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6828B" w14:textId="77777777" w:rsidR="00E93F76" w:rsidRPr="00B138F3" w:rsidRDefault="00E93F76"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93F76" w:rsidRPr="00B138F3" w14:paraId="154387E8"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5F8B8" w14:textId="77777777" w:rsidR="00E93F76" w:rsidRPr="00B138F3" w:rsidRDefault="00E93F76"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93F76" w:rsidRPr="00B138F3" w14:paraId="5031B693"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199AF"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93F76" w:rsidRPr="00B138F3" w14:paraId="193A3770"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603B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93F76" w:rsidRPr="00B138F3" w14:paraId="2AA073FB"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D8BFE"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93F76" w:rsidRPr="00B138F3" w14:paraId="2EE677C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E1C74"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93F76" w:rsidRPr="00B138F3" w14:paraId="22CEC6E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E5E91"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3F76" w:rsidRPr="00B138F3" w14:paraId="19B6B27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076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93F76" w:rsidRPr="00B138F3" w14:paraId="70564016"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9B1C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3F76" w:rsidRPr="00B138F3" w14:paraId="7B1AF919"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848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93F76" w:rsidRPr="00B138F3" w14:paraId="46447DC9"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3392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93F76" w:rsidRPr="00B138F3" w14:paraId="59B1A634"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621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93F76" w:rsidRPr="00B138F3" w14:paraId="73DDF58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20C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93F76" w:rsidRPr="00B138F3" w14:paraId="60E0E68B"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03D6B"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93F76" w:rsidRPr="00B138F3" w14:paraId="2E88F30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956F0"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93F76" w:rsidRPr="00B138F3" w14:paraId="4DE3D143"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419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93F76" w:rsidRPr="00B138F3" w14:paraId="20AAC069"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37DFD2E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93F76" w:rsidRPr="00B138F3" w14:paraId="25BD762A"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4437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93F76" w:rsidRPr="00B138F3" w14:paraId="51A2677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AF0BD" w14:textId="77777777" w:rsidR="00E93F76" w:rsidRPr="00B138F3" w:rsidRDefault="00E93F76"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93F76" w:rsidRPr="00B138F3" w14:paraId="289C3D57"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E67195D" w14:textId="77777777" w:rsidR="00E93F76" w:rsidRPr="00B138F3" w:rsidRDefault="00E93F76"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44F148" w14:textId="77777777" w:rsidR="00E93F76" w:rsidRPr="00B138F3" w:rsidRDefault="00E93F76" w:rsidP="00E67857">
            <w:pPr>
              <w:widowControl w:val="0"/>
              <w:rPr>
                <w:rFonts w:ascii="GHEA Grapalat" w:hAnsi="GHEA Grapalat" w:cs="Sylfaen"/>
              </w:rPr>
            </w:pPr>
          </w:p>
          <w:p w14:paraId="53E93198"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34207746" w14:textId="77777777" w:rsidR="00E93F76" w:rsidRPr="00B138F3" w:rsidRDefault="00E93F76" w:rsidP="00E67857">
            <w:pPr>
              <w:widowControl w:val="0"/>
              <w:rPr>
                <w:rFonts w:ascii="GHEA Grapalat" w:hAnsi="GHEA Grapalat" w:cs="Sylfaen"/>
              </w:rPr>
            </w:pPr>
          </w:p>
          <w:p w14:paraId="5C8C9736"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1891EA35" w14:textId="77777777" w:rsidR="00E93F76" w:rsidRPr="00B138F3" w:rsidRDefault="00E93F76" w:rsidP="00E67857">
            <w:pPr>
              <w:widowControl w:val="0"/>
              <w:rPr>
                <w:rFonts w:ascii="GHEA Grapalat" w:hAnsi="GHEA Grapalat" w:cs="Sylfaen"/>
              </w:rPr>
            </w:pPr>
          </w:p>
          <w:p w14:paraId="30D2A2D6" w14:textId="77777777" w:rsidR="00E93F76" w:rsidRPr="00B138F3" w:rsidRDefault="00E93F76"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1BBDAC55" w14:textId="77777777" w:rsidR="00E93F76" w:rsidRPr="00B138F3" w:rsidRDefault="00E93F76"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6890262" w14:textId="77777777" w:rsidR="00E93F76" w:rsidRPr="00B138F3" w:rsidRDefault="00E93F76"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2D4AB5" w14:textId="77777777" w:rsidR="00E93F76" w:rsidRPr="00B138F3" w:rsidRDefault="00E93F76" w:rsidP="00E67857">
            <w:pPr>
              <w:widowControl w:val="0"/>
              <w:rPr>
                <w:rFonts w:ascii="GHEA Grapalat" w:hAnsi="GHEA Grapalat" w:cs="Sylfaen"/>
              </w:rPr>
            </w:pPr>
          </w:p>
          <w:p w14:paraId="2197EB2E"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5C260CFD" w14:textId="77777777" w:rsidR="00E93F76" w:rsidRPr="00B138F3" w:rsidRDefault="00E93F76" w:rsidP="00E67857">
            <w:pPr>
              <w:widowControl w:val="0"/>
              <w:jc w:val="right"/>
              <w:rPr>
                <w:rFonts w:ascii="GHEA Grapalat" w:hAnsi="GHEA Grapalat" w:cs="Tahoma"/>
              </w:rPr>
            </w:pPr>
          </w:p>
          <w:p w14:paraId="3ACD387A"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6DFC6FBE" w14:textId="77777777" w:rsidR="00E93F76" w:rsidRPr="00B138F3" w:rsidRDefault="00E93F76" w:rsidP="00E67857">
            <w:pPr>
              <w:widowControl w:val="0"/>
              <w:rPr>
                <w:rFonts w:ascii="GHEA Grapalat" w:hAnsi="GHEA Grapalat" w:cs="Sylfaen"/>
              </w:rPr>
            </w:pPr>
          </w:p>
          <w:p w14:paraId="0857BA8C" w14:textId="77777777" w:rsidR="00E93F76" w:rsidRPr="00B138F3" w:rsidRDefault="00E93F76"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93F76" w:rsidRPr="00B138F3" w14:paraId="17122601"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0CE9FA17" w14:textId="77777777" w:rsidR="00E93F76" w:rsidRPr="00B138F3" w:rsidRDefault="00E93F76" w:rsidP="00E67857">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72C02C6" w14:textId="77777777" w:rsidR="00E93F76" w:rsidRPr="00B138F3" w:rsidRDefault="00E93F76" w:rsidP="00E67857">
            <w:pPr>
              <w:widowControl w:val="0"/>
              <w:rPr>
                <w:rFonts w:ascii="GHEA Grapalat" w:hAnsi="GHEA Grapalat"/>
              </w:rPr>
            </w:pPr>
          </w:p>
          <w:p w14:paraId="3E73252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265C826" w14:textId="77777777" w:rsidR="00E93F76" w:rsidRPr="00B138F3" w:rsidRDefault="00E93F76"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C385C" w14:textId="77777777" w:rsidR="00E93F76" w:rsidRPr="00B138F3" w:rsidRDefault="00E93F76" w:rsidP="00E67857">
            <w:pPr>
              <w:widowControl w:val="0"/>
              <w:rPr>
                <w:rFonts w:ascii="GHEA Grapalat" w:hAnsi="GHEA Grapalat" w:cs="Tahoma"/>
              </w:rPr>
            </w:pPr>
          </w:p>
          <w:p w14:paraId="50CB2A77" w14:textId="77777777" w:rsidR="00E93F76" w:rsidRPr="00B138F3" w:rsidRDefault="00E93F76"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D28F99D" w14:textId="77777777" w:rsidR="00E93F76" w:rsidRPr="00B138F3" w:rsidRDefault="00E93F76"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FCC278" w14:textId="77777777" w:rsidR="00E93F76" w:rsidRPr="00B138F3" w:rsidRDefault="00E93F76" w:rsidP="00E67857">
            <w:pPr>
              <w:widowControl w:val="0"/>
              <w:rPr>
                <w:rFonts w:ascii="GHEA Grapalat" w:hAnsi="GHEA Grapalat" w:cs="Tahoma"/>
              </w:rPr>
            </w:pPr>
          </w:p>
          <w:p w14:paraId="46BD458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621B811" w14:textId="77777777" w:rsidR="00E93F76" w:rsidRPr="00B138F3" w:rsidRDefault="00E93F76"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69F4476" w14:textId="77777777" w:rsidR="00E93F76" w:rsidRPr="00B138F3" w:rsidRDefault="00E93F76" w:rsidP="00E67857">
            <w:pPr>
              <w:widowControl w:val="0"/>
              <w:rPr>
                <w:rFonts w:ascii="GHEA Grapalat" w:hAnsi="GHEA Grapalat" w:cs="Arial"/>
              </w:rPr>
            </w:pPr>
          </w:p>
        </w:tc>
      </w:tr>
      <w:tr w:rsidR="00E93F76" w:rsidRPr="00B138F3" w14:paraId="5F1D578D"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2E48C49D" w14:textId="77777777" w:rsidR="00E93F76" w:rsidRPr="00B138F3" w:rsidRDefault="00E93F76" w:rsidP="00E67857">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38AB831E" w14:textId="77777777" w:rsidR="00E93F76" w:rsidRPr="00B138F3" w:rsidRDefault="00E93F76" w:rsidP="00E67857">
            <w:pPr>
              <w:widowControl w:val="0"/>
              <w:rPr>
                <w:rFonts w:ascii="GHEA Grapalat" w:hAnsi="GHEA Grapalat" w:cs="Sylfaen"/>
              </w:rPr>
            </w:pPr>
          </w:p>
          <w:p w14:paraId="26D1E5B3" w14:textId="77777777" w:rsidR="00E93F76" w:rsidRPr="00B138F3" w:rsidRDefault="00E93F76"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65C8A9" w14:textId="77777777" w:rsidR="00E93F76" w:rsidRPr="00B138F3" w:rsidRDefault="00E93F76"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4CFE3EC" w14:textId="77777777" w:rsidR="00E93F76" w:rsidRPr="00B138F3" w:rsidRDefault="00E93F76" w:rsidP="00E67857">
            <w:pPr>
              <w:widowControl w:val="0"/>
              <w:rPr>
                <w:rFonts w:ascii="GHEA Grapalat" w:hAnsi="GHEA Grapalat"/>
              </w:rPr>
            </w:pPr>
          </w:p>
          <w:p w14:paraId="5667971F"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03B4AD85" w14:textId="77777777" w:rsidR="00E93F76" w:rsidRPr="00B138F3" w:rsidRDefault="00E93F76" w:rsidP="00E67857">
      <w:pPr>
        <w:widowControl w:val="0"/>
        <w:jc w:val="center"/>
        <w:rPr>
          <w:rFonts w:ascii="GHEA Grapalat" w:hAnsi="GHEA Grapalat" w:cs="Sylfaen"/>
        </w:rPr>
      </w:pPr>
    </w:p>
    <w:p w14:paraId="45716D01" w14:textId="77777777" w:rsidR="00E93F76" w:rsidRPr="00B138F3" w:rsidRDefault="00E93F76"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6FA737" w14:textId="77777777" w:rsidR="00E93F76" w:rsidRPr="00B138F3" w:rsidRDefault="00E93F76" w:rsidP="00E67857">
      <w:pPr>
        <w:rPr>
          <w:rFonts w:ascii="GHEA Grapalat" w:hAnsi="GHEA Grapalat" w:cs="Sylfaen"/>
        </w:rPr>
      </w:pPr>
      <w:r w:rsidRPr="00B138F3">
        <w:rPr>
          <w:rFonts w:ascii="GHEA Grapalat" w:hAnsi="GHEA Grapalat" w:cs="Sylfaen"/>
        </w:rPr>
        <w:br w:type="page"/>
      </w:r>
    </w:p>
    <w:p w14:paraId="756EB960" w14:textId="77777777" w:rsidR="00E93F76" w:rsidRPr="00B138F3" w:rsidRDefault="00E93F76" w:rsidP="00E67857">
      <w:pPr>
        <w:widowControl w:val="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93F76" w:rsidRPr="00B138F3" w14:paraId="463C5601"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A944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A66F88"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11A02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39D9C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655B07"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61CEF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4CE49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78EB5EFB"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A7BE5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3EE74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93F76" w:rsidRPr="00B138F3" w14:paraId="6197C989"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46D2"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F5B3B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FB592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719E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CAC29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E93F76" w:rsidRPr="00B138F3" w14:paraId="344434A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B6C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2AD59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0519E4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21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A1ABA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93F76" w:rsidRPr="00B138F3" w14:paraId="0D5E9B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51A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F1ACB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97AD7A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FAA8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2D27D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93F76" w:rsidRPr="00B138F3" w14:paraId="04BA4CE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1BD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238E3E"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14BD7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439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D134A9F"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2A90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93F76" w:rsidRPr="00B138F3" w14:paraId="373F82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F77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93622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2853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26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A6F92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4E48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0008B5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FB68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5A953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1A30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40AE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11D4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5C9AB4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DE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BC6AF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6053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F2B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0D4C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146D79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39456C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C7A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A02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A072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46D4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F187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F852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5EC409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0E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7AFC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440B8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C7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485A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C1EE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500E82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70A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DD467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E57C1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D5E93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26127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301E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588597C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6E5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53F930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F977E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77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D895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E176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E93F76" w:rsidRPr="00B138F3" w14:paraId="588FA88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CBF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CA9E2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2E2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59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AA2739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38368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398DBB3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85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4F610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49892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082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86BD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35A5D5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442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0D14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95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C2E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52CB38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66B2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7908DA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B8AB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C5DD4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6F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AE9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87361D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7E76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93F76" w:rsidRPr="00B138F3" w14:paraId="436F077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729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2A25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FA50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4472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89FEE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4C1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93F76" w:rsidRPr="00B138F3" w14:paraId="4C9454F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DF7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C8849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14C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9997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236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E38D9F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B4A8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751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B791D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2401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4196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07D2827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F9F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55448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33FA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1482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AD8C2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A5B3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0B9FBDB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4D8FE" w14:textId="77777777" w:rsidR="00E93F76" w:rsidRPr="00B138F3" w:rsidDel="0010680B" w:rsidRDefault="00E93F76"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654B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FF4BE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00237"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319FEB"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7D0CD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58D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93F76" w:rsidRPr="00B138F3" w14:paraId="6118753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EAD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89C6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958F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F2A3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E2357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CCF43B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66CEC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2694372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500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0388C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A211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6C2A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B78AA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4E91F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F42892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93F76" w:rsidRPr="00B138F3" w14:paraId="24571B9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47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680C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B831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7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D38ED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BFEC3D8"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AC0C1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5880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93F76" w:rsidRPr="00B138F3" w14:paraId="511BDE1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AC79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A572A1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5BBF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10B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3E672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3F99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93F76" w:rsidRPr="00B138F3" w14:paraId="5FCC040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5D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F759B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39DF4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7952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F6235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9B7C1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8F526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93F76" w:rsidRPr="00B138F3" w14:paraId="1E3CD6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49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21E26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F6CD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B4EE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14F45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188F43" w14:textId="77777777" w:rsidR="00E93F76" w:rsidRPr="00B138F3" w:rsidRDefault="00E93F76" w:rsidP="00E67857">
            <w:pPr>
              <w:widowControl w:val="0"/>
              <w:jc w:val="center"/>
              <w:rPr>
                <w:rFonts w:ascii="GHEA Grapalat" w:hAnsi="GHEA Grapalat"/>
                <w:sz w:val="18"/>
                <w:szCs w:val="18"/>
              </w:rPr>
            </w:pPr>
          </w:p>
        </w:tc>
      </w:tr>
      <w:tr w:rsidR="00E93F76" w:rsidRPr="00B138F3" w14:paraId="04E068E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F9EA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9A677B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4C45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3A5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982015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7AE644" w14:textId="77777777" w:rsidR="00E93F76" w:rsidRPr="00B138F3" w:rsidRDefault="00E93F76" w:rsidP="00E67857">
            <w:pPr>
              <w:widowControl w:val="0"/>
              <w:jc w:val="center"/>
              <w:rPr>
                <w:rFonts w:ascii="GHEA Grapalat" w:hAnsi="GHEA Grapalat"/>
                <w:sz w:val="18"/>
                <w:szCs w:val="18"/>
              </w:rPr>
            </w:pPr>
          </w:p>
        </w:tc>
      </w:tr>
      <w:tr w:rsidR="00E93F76" w:rsidRPr="00B138F3" w14:paraId="0B4464C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4B06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90DE8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B68D5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9B67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CBB09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5F5B74" w14:textId="77777777" w:rsidR="00E93F76" w:rsidRPr="00B138F3" w:rsidRDefault="00E93F76" w:rsidP="00E67857">
            <w:pPr>
              <w:widowControl w:val="0"/>
              <w:jc w:val="center"/>
              <w:rPr>
                <w:rFonts w:ascii="GHEA Grapalat" w:hAnsi="GHEA Grapalat"/>
                <w:sz w:val="18"/>
                <w:szCs w:val="18"/>
              </w:rPr>
            </w:pPr>
          </w:p>
        </w:tc>
      </w:tr>
      <w:tr w:rsidR="00E93F76" w:rsidRPr="00B138F3" w14:paraId="673E269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24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B205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83904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1E98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DA99B3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37FE5" w14:textId="77777777" w:rsidR="00E93F76" w:rsidRPr="00B138F3" w:rsidRDefault="00E93F76" w:rsidP="00E67857">
            <w:pPr>
              <w:widowControl w:val="0"/>
              <w:jc w:val="center"/>
              <w:rPr>
                <w:rFonts w:ascii="GHEA Grapalat" w:hAnsi="GHEA Grapalat"/>
                <w:sz w:val="18"/>
                <w:szCs w:val="18"/>
              </w:rPr>
            </w:pPr>
          </w:p>
        </w:tc>
      </w:tr>
      <w:tr w:rsidR="00E93F76" w:rsidRPr="00B138F3" w14:paraId="0C32286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C5E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A626A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637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1CB7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AA99B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D735A7" w14:textId="77777777" w:rsidR="00E93F76" w:rsidRPr="00B138F3" w:rsidRDefault="00E93F76" w:rsidP="00E67857">
            <w:pPr>
              <w:widowControl w:val="0"/>
              <w:jc w:val="center"/>
              <w:rPr>
                <w:rFonts w:ascii="GHEA Grapalat" w:hAnsi="GHEA Grapalat"/>
                <w:sz w:val="18"/>
                <w:szCs w:val="18"/>
              </w:rPr>
            </w:pPr>
          </w:p>
        </w:tc>
      </w:tr>
      <w:tr w:rsidR="00E93F76" w:rsidRPr="00B138F3" w14:paraId="78E89F6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4D50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C5C2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59423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E8C0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5EC40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3386E" w14:textId="77777777" w:rsidR="00E93F76" w:rsidRPr="00B138F3" w:rsidRDefault="00E93F76" w:rsidP="00E67857">
            <w:pPr>
              <w:widowControl w:val="0"/>
              <w:jc w:val="center"/>
              <w:rPr>
                <w:rFonts w:ascii="GHEA Grapalat" w:hAnsi="GHEA Grapalat"/>
                <w:sz w:val="18"/>
                <w:szCs w:val="18"/>
              </w:rPr>
            </w:pPr>
          </w:p>
        </w:tc>
      </w:tr>
    </w:tbl>
    <w:p w14:paraId="2E141731" w14:textId="57721142" w:rsidR="00E93F76" w:rsidRDefault="00E93F76" w:rsidP="00E67857">
      <w:pPr>
        <w:pStyle w:val="BodyTextIndent3"/>
        <w:widowControl w:val="0"/>
        <w:spacing w:line="240" w:lineRule="auto"/>
        <w:jc w:val="right"/>
        <w:rPr>
          <w:rFonts w:ascii="GHEA Grapalat" w:hAnsi="GHEA Grapalat"/>
          <w:b/>
          <w:sz w:val="24"/>
          <w:szCs w:val="24"/>
        </w:rPr>
      </w:pPr>
    </w:p>
    <w:p w14:paraId="4E0CE86B" w14:textId="603D29BC" w:rsidR="00E93F76" w:rsidRDefault="00E93F76" w:rsidP="00E67857">
      <w:pPr>
        <w:pStyle w:val="BodyTextIndent3"/>
        <w:widowControl w:val="0"/>
        <w:spacing w:line="240" w:lineRule="auto"/>
        <w:jc w:val="right"/>
        <w:rPr>
          <w:rFonts w:ascii="GHEA Grapalat" w:hAnsi="GHEA Grapalat"/>
          <w:b/>
          <w:sz w:val="24"/>
          <w:szCs w:val="24"/>
        </w:rPr>
      </w:pPr>
    </w:p>
    <w:p w14:paraId="2576FB79" w14:textId="609A1331" w:rsidR="00E93F76" w:rsidRDefault="00E93F76" w:rsidP="00E67857">
      <w:pPr>
        <w:pStyle w:val="BodyTextIndent3"/>
        <w:widowControl w:val="0"/>
        <w:spacing w:line="240" w:lineRule="auto"/>
        <w:jc w:val="right"/>
        <w:rPr>
          <w:rFonts w:ascii="GHEA Grapalat" w:hAnsi="GHEA Grapalat"/>
          <w:b/>
          <w:sz w:val="24"/>
          <w:szCs w:val="24"/>
        </w:rPr>
      </w:pPr>
    </w:p>
    <w:p w14:paraId="11DF2E86" w14:textId="3A08777D" w:rsidR="00E93F76" w:rsidRDefault="00E93F76" w:rsidP="00E67857">
      <w:pPr>
        <w:pStyle w:val="BodyTextIndent3"/>
        <w:widowControl w:val="0"/>
        <w:spacing w:line="240" w:lineRule="auto"/>
        <w:jc w:val="right"/>
        <w:rPr>
          <w:rFonts w:ascii="GHEA Grapalat" w:hAnsi="GHEA Grapalat"/>
          <w:b/>
          <w:sz w:val="24"/>
          <w:szCs w:val="24"/>
        </w:rPr>
      </w:pPr>
    </w:p>
    <w:p w14:paraId="71DCC1B6" w14:textId="3D005203" w:rsidR="00E93F76" w:rsidRDefault="00E93F76" w:rsidP="00E67857">
      <w:pPr>
        <w:pStyle w:val="BodyTextIndent3"/>
        <w:widowControl w:val="0"/>
        <w:spacing w:line="240" w:lineRule="auto"/>
        <w:jc w:val="right"/>
        <w:rPr>
          <w:rFonts w:ascii="GHEA Grapalat" w:hAnsi="GHEA Grapalat"/>
          <w:b/>
          <w:sz w:val="24"/>
          <w:szCs w:val="24"/>
        </w:rPr>
      </w:pPr>
    </w:p>
    <w:p w14:paraId="50571056" w14:textId="371A8584" w:rsidR="00E93F76" w:rsidRDefault="00E93F76" w:rsidP="00E67857">
      <w:pPr>
        <w:pStyle w:val="BodyTextIndent3"/>
        <w:widowControl w:val="0"/>
        <w:spacing w:line="240" w:lineRule="auto"/>
        <w:jc w:val="right"/>
        <w:rPr>
          <w:rFonts w:ascii="GHEA Grapalat" w:hAnsi="GHEA Grapalat"/>
          <w:b/>
          <w:sz w:val="24"/>
          <w:szCs w:val="24"/>
        </w:rPr>
      </w:pPr>
    </w:p>
    <w:p w14:paraId="0F80DD5E" w14:textId="5DB90C67" w:rsidR="00E93F76" w:rsidRDefault="00E93F76" w:rsidP="00E67857">
      <w:pPr>
        <w:pStyle w:val="BodyTextIndent3"/>
        <w:widowControl w:val="0"/>
        <w:spacing w:line="240" w:lineRule="auto"/>
        <w:jc w:val="right"/>
        <w:rPr>
          <w:rFonts w:ascii="GHEA Grapalat" w:hAnsi="GHEA Grapalat"/>
          <w:b/>
          <w:sz w:val="24"/>
          <w:szCs w:val="24"/>
        </w:rPr>
      </w:pPr>
    </w:p>
    <w:p w14:paraId="1F1DC089" w14:textId="536FF793" w:rsidR="00E93F76" w:rsidRDefault="00E93F76" w:rsidP="00E67857">
      <w:pPr>
        <w:pStyle w:val="BodyTextIndent3"/>
        <w:widowControl w:val="0"/>
        <w:spacing w:line="240" w:lineRule="auto"/>
        <w:jc w:val="right"/>
        <w:rPr>
          <w:rFonts w:ascii="GHEA Grapalat" w:hAnsi="GHEA Grapalat"/>
          <w:b/>
          <w:sz w:val="24"/>
          <w:szCs w:val="24"/>
        </w:rPr>
      </w:pPr>
    </w:p>
    <w:p w14:paraId="097997E6" w14:textId="18C50FB3" w:rsidR="00E93F76" w:rsidRDefault="00E93F76" w:rsidP="00E67857">
      <w:pPr>
        <w:pStyle w:val="BodyTextIndent3"/>
        <w:widowControl w:val="0"/>
        <w:spacing w:line="240" w:lineRule="auto"/>
        <w:jc w:val="right"/>
        <w:rPr>
          <w:rFonts w:ascii="GHEA Grapalat" w:hAnsi="GHEA Grapalat"/>
          <w:b/>
          <w:sz w:val="24"/>
          <w:szCs w:val="24"/>
        </w:rPr>
      </w:pPr>
    </w:p>
    <w:p w14:paraId="5AF801E5" w14:textId="776D8D0C" w:rsidR="00E93F76" w:rsidRDefault="00E93F76" w:rsidP="00E67857">
      <w:pPr>
        <w:pStyle w:val="BodyTextIndent3"/>
        <w:widowControl w:val="0"/>
        <w:spacing w:line="240" w:lineRule="auto"/>
        <w:jc w:val="right"/>
        <w:rPr>
          <w:rFonts w:ascii="GHEA Grapalat" w:hAnsi="GHEA Grapalat"/>
          <w:b/>
          <w:sz w:val="24"/>
          <w:szCs w:val="24"/>
        </w:rPr>
      </w:pPr>
    </w:p>
    <w:p w14:paraId="40C903EA" w14:textId="77777777" w:rsidR="00E93F76" w:rsidRDefault="00E93F76" w:rsidP="00E67857">
      <w:pPr>
        <w:pStyle w:val="BodyTextIndent3"/>
        <w:widowControl w:val="0"/>
        <w:spacing w:line="240" w:lineRule="auto"/>
        <w:jc w:val="right"/>
        <w:rPr>
          <w:rFonts w:ascii="GHEA Grapalat" w:hAnsi="GHEA Grapalat"/>
          <w:b/>
          <w:sz w:val="24"/>
          <w:szCs w:val="24"/>
        </w:rPr>
      </w:pPr>
    </w:p>
    <w:p w14:paraId="14419DCB" w14:textId="77777777" w:rsidR="007E3700" w:rsidRDefault="007E3700" w:rsidP="00E67857">
      <w:pPr>
        <w:pStyle w:val="BodyTextIndent3"/>
        <w:widowControl w:val="0"/>
        <w:spacing w:line="240" w:lineRule="auto"/>
        <w:jc w:val="right"/>
        <w:rPr>
          <w:rFonts w:ascii="GHEA Grapalat" w:hAnsi="GHEA Grapalat"/>
          <w:b/>
          <w:sz w:val="24"/>
          <w:szCs w:val="24"/>
        </w:rPr>
      </w:pPr>
    </w:p>
    <w:p w14:paraId="5A797361" w14:textId="77777777" w:rsidR="007E3700" w:rsidRDefault="007E3700" w:rsidP="00E67857">
      <w:pPr>
        <w:pStyle w:val="BodyTextIndent3"/>
        <w:widowControl w:val="0"/>
        <w:spacing w:line="240" w:lineRule="auto"/>
        <w:jc w:val="right"/>
        <w:rPr>
          <w:rFonts w:ascii="GHEA Grapalat" w:hAnsi="GHEA Grapalat"/>
          <w:b/>
          <w:sz w:val="24"/>
          <w:szCs w:val="24"/>
        </w:rPr>
      </w:pPr>
    </w:p>
    <w:p w14:paraId="078C3532" w14:textId="77777777" w:rsidR="007E3700" w:rsidRDefault="007E3700" w:rsidP="00E67857">
      <w:pPr>
        <w:pStyle w:val="BodyTextIndent3"/>
        <w:widowControl w:val="0"/>
        <w:spacing w:line="240" w:lineRule="auto"/>
        <w:jc w:val="right"/>
        <w:rPr>
          <w:rFonts w:ascii="GHEA Grapalat" w:hAnsi="GHEA Grapalat"/>
          <w:b/>
          <w:sz w:val="24"/>
          <w:szCs w:val="24"/>
        </w:rPr>
      </w:pPr>
    </w:p>
    <w:p w14:paraId="6922D68B" w14:textId="004C3B51"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8"/>
        <w:t>26</w:t>
      </w:r>
    </w:p>
    <w:p w14:paraId="788D9252" w14:textId="552C1994"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E36FF">
        <w:rPr>
          <w:rFonts w:ascii="GHEA Grapalat" w:hAnsi="GHEA Grapalat"/>
          <w:b/>
          <w:sz w:val="24"/>
          <w:szCs w:val="24"/>
        </w:rPr>
        <w:t>BMAShDzB-</w:t>
      </w:r>
      <w:r w:rsidR="00690B7B">
        <w:rPr>
          <w:rFonts w:ascii="GHEA Grapalat" w:hAnsi="GHEA Grapalat"/>
          <w:b/>
          <w:sz w:val="24"/>
          <w:szCs w:val="24"/>
        </w:rPr>
        <w:t>26/13</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E67857">
      <w:pPr>
        <w:widowControl w:val="0"/>
        <w:tabs>
          <w:tab w:val="left" w:pos="2268"/>
        </w:tabs>
        <w:ind w:firstLine="567"/>
        <w:jc w:val="right"/>
        <w:rPr>
          <w:rFonts w:ascii="GHEA Grapalat" w:hAnsi="GHEA Grapalat"/>
        </w:rPr>
      </w:pPr>
    </w:p>
    <w:p w14:paraId="4D77D10A" w14:textId="66EF6EAE" w:rsidR="00BB28C8" w:rsidRPr="000A3450" w:rsidRDefault="00BB28C8" w:rsidP="00E67857">
      <w:pPr>
        <w:widowControl w:val="0"/>
        <w:ind w:firstLine="567"/>
        <w:jc w:val="center"/>
        <w:rPr>
          <w:rFonts w:ascii="GHEA Grapalat" w:hAnsi="GHEA Grapalat"/>
          <w:b/>
        </w:rPr>
      </w:pPr>
      <w:r w:rsidRPr="009F3DC7">
        <w:rPr>
          <w:rFonts w:ascii="GHEA Grapalat" w:hAnsi="GHEA Grapalat"/>
          <w:b/>
        </w:rPr>
        <w:t xml:space="preserve">ДОГОВОР АКУПКИ НА ВЫПОЛНЕНИЕ ПОДРЯДНЫХ РАБОТ </w:t>
      </w:r>
    </w:p>
    <w:p w14:paraId="089B3FF5" w14:textId="77777777" w:rsidR="00BB28C8" w:rsidRPr="000A3450" w:rsidRDefault="00BB28C8" w:rsidP="00E67857">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E67857">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E67857">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E67857">
      <w:pPr>
        <w:widowControl w:val="0"/>
        <w:ind w:firstLine="567"/>
        <w:jc w:val="both"/>
        <w:rPr>
          <w:rFonts w:ascii="GHEA Grapalat" w:hAnsi="GHEA Grapalat"/>
        </w:rPr>
      </w:pPr>
    </w:p>
    <w:p w14:paraId="615A522A" w14:textId="77777777" w:rsidR="00BB28C8" w:rsidRPr="009F3DC7" w:rsidRDefault="00BB28C8" w:rsidP="00E67857">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E67857">
      <w:pPr>
        <w:widowControl w:val="0"/>
        <w:ind w:firstLine="567"/>
        <w:jc w:val="both"/>
        <w:rPr>
          <w:rFonts w:ascii="GHEA Grapalat" w:hAnsi="GHEA Grapalat"/>
          <w:b/>
        </w:rPr>
      </w:pPr>
    </w:p>
    <w:p w14:paraId="14988806" w14:textId="77777777" w:rsidR="00BB28C8" w:rsidRPr="009F3DC7" w:rsidRDefault="00BB28C8" w:rsidP="00E67857">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5E288CD3" w:rsidR="00BB28C8" w:rsidRPr="009F3DC7" w:rsidRDefault="00BB28C8" w:rsidP="009D5BC4">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00A874F6" w:rsidRPr="00A874F6">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9D5BC4" w:rsidRPr="00CC32B6">
        <w:rPr>
          <w:rFonts w:ascii="GHEA Grapalat" w:hAnsi="GHEA Grapalat"/>
          <w:iCs/>
        </w:rPr>
        <w:t>среднего ремонта улицы Титоградян административного района Эребуни города Еревана</w:t>
      </w:r>
      <w:r w:rsidR="009D5BC4" w:rsidRPr="009F3DC7">
        <w:rPr>
          <w:rFonts w:ascii="GHEA Grapalat" w:hAnsi="GHEA Grapala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E67857">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E67857">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E67857">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E67857">
      <w:pPr>
        <w:widowControl w:val="0"/>
        <w:tabs>
          <w:tab w:val="left" w:pos="1134"/>
        </w:tabs>
        <w:ind w:firstLine="567"/>
        <w:jc w:val="both"/>
        <w:rPr>
          <w:rFonts w:ascii="GHEA Grapalat" w:hAnsi="GHEA Grapalat"/>
        </w:rPr>
      </w:pPr>
    </w:p>
    <w:p w14:paraId="53375B6B" w14:textId="77777777" w:rsidR="00BB28C8" w:rsidRPr="009F3DC7" w:rsidRDefault="00BB28C8" w:rsidP="00E67857">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E67857">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E67857">
      <w:pPr>
        <w:widowControl w:val="0"/>
        <w:tabs>
          <w:tab w:val="left" w:pos="1276"/>
        </w:tabs>
        <w:ind w:firstLine="567"/>
        <w:jc w:val="center"/>
        <w:rPr>
          <w:rFonts w:ascii="GHEA Grapalat" w:hAnsi="GHEA Grapalat"/>
          <w:b/>
          <w:i/>
        </w:rPr>
      </w:pPr>
    </w:p>
    <w:p w14:paraId="6F198BE5" w14:textId="77777777" w:rsidR="00BB28C8" w:rsidRPr="009F3DC7" w:rsidRDefault="00BB28C8" w:rsidP="00E67857">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E67857">
      <w:pPr>
        <w:rPr>
          <w:rFonts w:ascii="GHEA Grapalat" w:hAnsi="GHEA Grapalat"/>
          <w:b/>
        </w:rPr>
      </w:pPr>
      <w:r>
        <w:rPr>
          <w:rFonts w:ascii="GHEA Grapalat" w:hAnsi="GHEA Grapalat"/>
          <w:b/>
        </w:rPr>
        <w:br w:type="page"/>
      </w:r>
    </w:p>
    <w:p w14:paraId="5DFDE74F" w14:textId="77777777" w:rsidR="00BB28C8" w:rsidRPr="009F3DC7" w:rsidRDefault="00BB28C8" w:rsidP="00E67857">
      <w:pPr>
        <w:widowControl w:val="0"/>
        <w:tabs>
          <w:tab w:val="left" w:pos="1134"/>
        </w:tabs>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E67857">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E67857">
      <w:pPr>
        <w:widowControl w:val="0"/>
        <w:tabs>
          <w:tab w:val="left" w:pos="1276"/>
        </w:tabs>
        <w:ind w:firstLine="567"/>
        <w:jc w:val="both"/>
        <w:rPr>
          <w:rFonts w:ascii="GHEA Grapalat" w:hAnsi="GHEA Grapalat" w:cs="Times Armenian"/>
        </w:rPr>
      </w:pPr>
    </w:p>
    <w:p w14:paraId="0B1E4826" w14:textId="77777777" w:rsidR="00BB28C8" w:rsidRPr="00A8246A"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E67857">
      <w:pPr>
        <w:widowControl w:val="0"/>
        <w:tabs>
          <w:tab w:val="left" w:pos="1276"/>
        </w:tabs>
        <w:ind w:firstLine="567"/>
        <w:jc w:val="both"/>
        <w:rPr>
          <w:del w:id="16"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7"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9"/>
        <w:t>27</w:t>
      </w:r>
      <w:r w:rsidRPr="009F3DC7">
        <w:rPr>
          <w:rFonts w:ascii="GHEA Grapalat" w:hAnsi="GHEA Grapalat"/>
        </w:rPr>
        <w:t>.</w:t>
      </w:r>
    </w:p>
    <w:p w14:paraId="3C787D87" w14:textId="77777777" w:rsidR="00BB28C8" w:rsidRPr="009F3DC7" w:rsidRDefault="00BB28C8" w:rsidP="00E67857">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30"/>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E67857">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E67857">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E67857">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E67857">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1F38BEAC"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A874F6" w:rsidRPr="00A874F6">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E67857">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E67857">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E67857">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E67857">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31"/>
        <w:t>30</w:t>
      </w:r>
      <w:r w:rsidRPr="009F3DC7">
        <w:rPr>
          <w:rFonts w:ascii="GHEA Grapalat" w:hAnsi="GHEA Grapalat"/>
        </w:rPr>
        <w:t xml:space="preserve">. </w:t>
      </w:r>
    </w:p>
    <w:p w14:paraId="44AF8FA3" w14:textId="77777777" w:rsidR="00BB28C8" w:rsidRPr="009F3DC7" w:rsidRDefault="00BB28C8" w:rsidP="00E67857">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E67857">
      <w:pPr>
        <w:widowControl w:val="0"/>
        <w:tabs>
          <w:tab w:val="num" w:pos="1134"/>
        </w:tabs>
        <w:ind w:firstLine="567"/>
        <w:jc w:val="both"/>
        <w:rPr>
          <w:ins w:id="19"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E67857">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E67857">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E67857">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20"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E67857">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E67857">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E67857">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20"/>
    <w:p w14:paraId="51D9E21D" w14:textId="77777777" w:rsidR="00E6482B" w:rsidRPr="00127380" w:rsidRDefault="00E6482B" w:rsidP="00E67857">
      <w:pPr>
        <w:widowControl w:val="0"/>
        <w:tabs>
          <w:tab w:val="num" w:pos="1134"/>
        </w:tabs>
        <w:ind w:firstLine="567"/>
        <w:jc w:val="both"/>
        <w:rPr>
          <w:rFonts w:ascii="GHEA Grapalat" w:hAnsi="GHEA Grapalat"/>
        </w:rPr>
      </w:pPr>
    </w:p>
    <w:p w14:paraId="53355ED9"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3200E475"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D499B" w:rsidRPr="009F3DC7">
        <w:rPr>
          <w:rFonts w:ascii="GHEA Grapalat" w:hAnsi="GHEA Grapalat"/>
        </w:rPr>
        <w:t>0,</w:t>
      </w:r>
      <w:r w:rsidR="00A13A15">
        <w:rPr>
          <w:rFonts w:ascii="GHEA Grapalat" w:hAnsi="GHEA Grapalat"/>
          <w:lang w:val="hy-AM"/>
        </w:rPr>
        <w:t>1</w:t>
      </w:r>
      <w:r w:rsidR="00F0292A">
        <w:rPr>
          <w:rFonts w:ascii="GHEA Grapalat" w:hAnsi="GHEA Grapalat"/>
          <w:lang w:val="hy-AM"/>
        </w:rPr>
        <w:t>8</w:t>
      </w:r>
      <w:r w:rsidR="001D499B" w:rsidRPr="009F3DC7">
        <w:rPr>
          <w:rFonts w:ascii="GHEA Grapalat" w:hAnsi="GHEA Grapalat"/>
        </w:rPr>
        <w:t xml:space="preserve"> (ноль целых)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3B8F8B1" w:rsidR="00BB28C8" w:rsidRPr="00516521" w:rsidRDefault="00BB28C8" w:rsidP="00E67857">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E21A2E">
        <w:rPr>
          <w:rFonts w:ascii="GHEA Grapalat" w:hAnsi="GHEA Grapalat"/>
          <w:lang w:val="hy-AM"/>
        </w:rPr>
        <w:t>3</w:t>
      </w:r>
      <w:r w:rsidR="001D499B" w:rsidRPr="009F3DC7">
        <w:rPr>
          <w:rFonts w:ascii="GHEA Grapalat" w:hAnsi="GHEA Grapalat"/>
        </w:rPr>
        <w:t xml:space="preserve"> (</w:t>
      </w:r>
      <w:r w:rsidR="00E21A2E">
        <w:rPr>
          <w:rFonts w:ascii="GHEA Grapalat" w:hAnsi="GHEA Grapalat"/>
          <w:lang w:val="hy-AM"/>
        </w:rPr>
        <w:t>3</w:t>
      </w:r>
      <w:r w:rsidR="001D499B"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32"/>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E67857">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jc w:val="center"/>
        <w:tblLook w:val="04A0" w:firstRow="1" w:lastRow="0" w:firstColumn="1" w:lastColumn="0" w:noHBand="0" w:noVBand="1"/>
      </w:tblPr>
      <w:tblGrid>
        <w:gridCol w:w="1238"/>
        <w:gridCol w:w="4605"/>
        <w:gridCol w:w="3444"/>
      </w:tblGrid>
      <w:tr w:rsidR="0065368E" w:rsidRPr="001604A6" w14:paraId="554944D3"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EF731" w14:textId="77777777" w:rsidR="0065368E" w:rsidRPr="001604A6" w:rsidRDefault="0065368E" w:rsidP="00C102EF">
            <w:pPr>
              <w:tabs>
                <w:tab w:val="left" w:pos="1276"/>
              </w:tabs>
              <w:ind w:firstLine="720"/>
              <w:jc w:val="both"/>
              <w:rPr>
                <w:rFonts w:ascii="GHEA Grapalat" w:hAnsi="GHEA Grapalat"/>
                <w:sz w:val="20"/>
                <w:szCs w:val="20"/>
                <w:lang w:val="hy-AM"/>
              </w:rPr>
            </w:pPr>
            <w:r w:rsidRPr="001604A6">
              <w:rPr>
                <w:rFonts w:ascii="GHEA Grapalat" w:hAnsi="GHEA Grapalat"/>
                <w:sz w:val="20"/>
                <w:szCs w:val="20"/>
                <w:lang w:val="en-US"/>
              </w:rPr>
              <w:t>N</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5E073E" w14:textId="52257F49" w:rsidR="0065368E" w:rsidRPr="001604A6" w:rsidRDefault="0065368E" w:rsidP="00C102EF">
            <w:pPr>
              <w:tabs>
                <w:tab w:val="left" w:pos="1276"/>
              </w:tabs>
              <w:ind w:firstLine="720"/>
              <w:jc w:val="both"/>
              <w:rPr>
                <w:rFonts w:ascii="GHEA Grapalat" w:hAnsi="GHEA Grapalat"/>
                <w:sz w:val="20"/>
                <w:szCs w:val="20"/>
                <w:lang w:val="hy-AM"/>
              </w:rPr>
            </w:pPr>
            <w:r w:rsidRPr="0065368E">
              <w:rPr>
                <w:rFonts w:ascii="GHEA Grapalat" w:hAnsi="GHEA Grapalat"/>
                <w:sz w:val="20"/>
                <w:szCs w:val="20"/>
              </w:rPr>
              <w:t>Нарушение</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489357" w14:textId="190674D7" w:rsidR="0065368E" w:rsidRPr="001604A6" w:rsidRDefault="0065368E" w:rsidP="00C102EF">
            <w:pPr>
              <w:tabs>
                <w:tab w:val="left" w:pos="1276"/>
              </w:tabs>
              <w:ind w:firstLine="720"/>
              <w:jc w:val="both"/>
              <w:rPr>
                <w:rFonts w:ascii="GHEA Grapalat" w:hAnsi="GHEA Grapalat"/>
                <w:sz w:val="20"/>
                <w:szCs w:val="20"/>
                <w:lang w:val="hy-AM"/>
              </w:rPr>
            </w:pPr>
            <w:r w:rsidRPr="0065368E">
              <w:rPr>
                <w:rFonts w:ascii="GHEA Grapalat" w:hAnsi="GHEA Grapalat"/>
                <w:sz w:val="20"/>
                <w:szCs w:val="20"/>
              </w:rPr>
              <w:t>Ответственность</w:t>
            </w:r>
          </w:p>
        </w:tc>
      </w:tr>
      <w:tr w:rsidR="0065368E" w:rsidRPr="001604A6" w14:paraId="04449AD7"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E232C8"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1</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C32495" w14:textId="2AB664F0"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Правильная организация строительной площадки, отсутствие меблировки</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5F40C4" w14:textId="6D34AA6B"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0BC29981"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F4D27E"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2</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3C01F2" w14:textId="08E69C1F"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Несоблюдение норм технической безопасности</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23500B" w14:textId="3D23CA86"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4ED75D02"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87A5BB"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3</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EDD5CB" w14:textId="5D7E02F2"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Санитарии и экологических норм, несоблюдение</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2FA4F0" w14:textId="79C9D0F7"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2EF995EE"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17FD0E"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4</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53C812" w14:textId="681248E3"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Строителей форме на строительство организации, осуществляющей логотипа отсутствие</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2F270A" w14:textId="3342D2A5"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3FF83A19" w14:textId="77777777" w:rsidTr="00C102EF">
        <w:trPr>
          <w:trHeight w:val="881"/>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9A97F"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5</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E84566" w14:textId="0C90EFF6"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В соответствии с нормами, установленными комитетом по градостроительству, отсутствие устройств видеозаписи</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5A298A" w14:textId="10E0051B"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 – в размере 10% от договорной цены При повторении во второй раз расторжение контракта</w:t>
            </w:r>
          </w:p>
        </w:tc>
      </w:tr>
    </w:tbl>
    <w:p w14:paraId="5E9D76A7" w14:textId="77777777" w:rsidR="007A0FC0" w:rsidRPr="0065368E" w:rsidRDefault="007A0FC0" w:rsidP="00E67857">
      <w:pPr>
        <w:widowControl w:val="0"/>
        <w:tabs>
          <w:tab w:val="left" w:pos="1134"/>
        </w:tabs>
        <w:ind w:firstLine="567"/>
        <w:jc w:val="both"/>
        <w:rPr>
          <w:rFonts w:ascii="GHEA Grapalat" w:hAnsi="GHEA Grapalat"/>
          <w:lang w:val="hy-AM"/>
        </w:rPr>
      </w:pPr>
    </w:p>
    <w:p w14:paraId="59DDC7CC"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E67857">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3"/>
        <w:t>32</w:t>
      </w:r>
      <w:r w:rsidRPr="009F3DC7">
        <w:rPr>
          <w:rFonts w:ascii="GHEA Grapalat" w:hAnsi="GHEA Grapalat"/>
        </w:rPr>
        <w:t>.</w:t>
      </w:r>
    </w:p>
    <w:p w14:paraId="1582AE9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4"/>
        <w:t>33</w:t>
      </w:r>
      <w:r w:rsidRPr="009F3DC7">
        <w:rPr>
          <w:rFonts w:ascii="GHEA Grapalat" w:hAnsi="GHEA Grapalat"/>
        </w:rPr>
        <w:t>.</w:t>
      </w:r>
    </w:p>
    <w:p w14:paraId="7BD5AE23"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5"/>
        <w:t>34</w:t>
      </w:r>
      <w:r w:rsidRPr="009F3DC7">
        <w:rPr>
          <w:rFonts w:ascii="GHEA Grapalat" w:hAnsi="GHEA Grapalat"/>
        </w:rPr>
        <w:t>.</w:t>
      </w:r>
    </w:p>
    <w:p w14:paraId="4F8673DE"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E67857">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3EEB779B" w:rsidR="004B4A95" w:rsidRDefault="00BB28C8" w:rsidP="00E67857">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A58518B" w14:textId="2EF1FCB4" w:rsidR="009C5430" w:rsidRPr="00DC64D2" w:rsidRDefault="009C5430" w:rsidP="00E67857">
      <w:pPr>
        <w:widowControl w:val="0"/>
        <w:tabs>
          <w:tab w:val="left" w:pos="1276"/>
        </w:tabs>
        <w:ind w:firstLine="567"/>
        <w:jc w:val="both"/>
        <w:rPr>
          <w:rFonts w:ascii="GHEA Grapalat" w:hAnsi="GHEA Grapalat"/>
          <w:spacing w:val="-4"/>
        </w:rPr>
      </w:pPr>
      <w:r w:rsidRPr="002D714B">
        <w:rPr>
          <w:rFonts w:ascii="GHEA Grapalat" w:eastAsiaTheme="minorHAnsi" w:hAnsi="GHEA Grapalat" w:cstheme="minorBidi"/>
          <w:sz w:val="22"/>
          <w:szCs w:val="22"/>
        </w:rPr>
        <w:t xml:space="preserve">8.12 </w:t>
      </w:r>
      <w:r w:rsidRPr="002D714B">
        <w:rPr>
          <w:rFonts w:ascii="GHEA Grapalat" w:hAnsi="GHEA Grapalat"/>
          <w:spacing w:val="-4"/>
        </w:rPr>
        <w:t>Подрядчик</w:t>
      </w:r>
      <w:ins w:id="21"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6E75F53D" w14:textId="76973617" w:rsidR="00BB28C8" w:rsidRPr="00B02C7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3B4E7421"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4</w:t>
      </w:r>
      <w:r>
        <w:rPr>
          <w:rFonts w:ascii="GHEA Grapalat" w:hAnsi="GHEA Grapalat"/>
        </w:rPr>
        <w:t>.</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w:t>
      </w:r>
      <w:r w:rsidR="009C5430" w:rsidRPr="00873DBD">
        <w:rPr>
          <w:rFonts w:ascii="GHEA Grapalat" w:hAnsi="GHEA Grapalat"/>
        </w:rPr>
        <w:t xml:space="preserve">№ 1, № </w:t>
      </w:r>
      <w:r w:rsidR="009C5430">
        <w:rPr>
          <w:rFonts w:ascii="GHEA Grapalat" w:hAnsi="GHEA Grapalat"/>
          <w:lang w:val="hy-AM"/>
        </w:rPr>
        <w:t>1.</w:t>
      </w:r>
      <w:r w:rsidR="009C5430" w:rsidRPr="00873DBD">
        <w:rPr>
          <w:rFonts w:ascii="GHEA Grapalat" w:hAnsi="GHEA Grapalat"/>
        </w:rPr>
        <w:t>1, № 2, № 3, № 4 , № 4.1 и № 5</w:t>
      </w:r>
      <w:r w:rsidRPr="009F3DC7">
        <w:rPr>
          <w:rFonts w:ascii="GHEA Grapalat" w:hAnsi="GHEA Grapalat"/>
        </w:rPr>
        <w:t xml:space="preserve"> к настоящему договору считаются неотъемлемой частью договора.</w:t>
      </w:r>
    </w:p>
    <w:p w14:paraId="56C594EA" w14:textId="59266C2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E67857">
      <w:pPr>
        <w:widowControl w:val="0"/>
        <w:tabs>
          <w:tab w:val="left" w:pos="1276"/>
        </w:tabs>
        <w:ind w:firstLine="567"/>
        <w:jc w:val="both"/>
        <w:rPr>
          <w:rFonts w:ascii="GHEA Grapalat" w:hAnsi="GHEA Grapalat"/>
        </w:rPr>
      </w:pPr>
    </w:p>
    <w:p w14:paraId="03593EB1" w14:textId="77777777" w:rsidR="00BB28C8" w:rsidRPr="009F3DC7" w:rsidRDefault="00BB28C8" w:rsidP="00E67857">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E67857">
            <w:pPr>
              <w:widowControl w:val="0"/>
              <w:jc w:val="center"/>
              <w:rPr>
                <w:rFonts w:ascii="GHEA Grapalat" w:hAnsi="GHEA Grapalat"/>
              </w:rPr>
            </w:pPr>
          </w:p>
        </w:tc>
        <w:tc>
          <w:tcPr>
            <w:tcW w:w="4343" w:type="dxa"/>
          </w:tcPr>
          <w:p w14:paraId="54A50A05"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E67857">
      <w:pPr>
        <w:widowControl w:val="0"/>
        <w:tabs>
          <w:tab w:val="left" w:pos="1276"/>
        </w:tabs>
        <w:ind w:firstLine="567"/>
        <w:jc w:val="both"/>
        <w:rPr>
          <w:rFonts w:ascii="GHEA Grapalat" w:hAnsi="GHEA Grapalat"/>
          <w:i/>
          <w:lang w:val="en-US"/>
        </w:rPr>
      </w:pPr>
    </w:p>
    <w:p w14:paraId="07788426" w14:textId="77777777" w:rsidR="00BB28C8" w:rsidRPr="009F3DC7" w:rsidRDefault="00BB28C8" w:rsidP="00E67857">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E67857">
      <w:pPr>
        <w:widowControl w:val="0"/>
        <w:ind w:firstLine="567"/>
        <w:rPr>
          <w:rFonts w:ascii="GHEA Grapalat" w:hAnsi="GHEA Grapalat"/>
          <w:i/>
        </w:rPr>
      </w:pPr>
      <w:r w:rsidRPr="009F3DC7">
        <w:rPr>
          <w:rFonts w:ascii="GHEA Grapalat" w:hAnsi="GHEA Grapalat"/>
        </w:rPr>
        <w:br w:type="page"/>
      </w:r>
    </w:p>
    <w:p w14:paraId="268AABA0" w14:textId="77777777" w:rsidR="00293DB9" w:rsidRDefault="00293DB9" w:rsidP="00E67857">
      <w:pPr>
        <w:widowControl w:val="0"/>
        <w:ind w:firstLine="567"/>
        <w:jc w:val="right"/>
        <w:rPr>
          <w:rFonts w:ascii="GHEA Grapalat" w:hAnsi="GHEA Grapalat"/>
          <w:i/>
        </w:rPr>
        <w:sectPr w:rsidR="00293DB9"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Приложение № 1</w:t>
      </w:r>
    </w:p>
    <w:p w14:paraId="0A564777" w14:textId="3D702553" w:rsidR="00BB28C8" w:rsidRDefault="00BB28C8" w:rsidP="00E67857">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67857">
      <w:pPr>
        <w:widowControl w:val="0"/>
        <w:ind w:firstLine="567"/>
        <w:jc w:val="right"/>
        <w:rPr>
          <w:rFonts w:ascii="GHEA Grapalat" w:hAnsi="GHEA Grapalat"/>
          <w:i/>
        </w:rPr>
      </w:pPr>
    </w:p>
    <w:p w14:paraId="27661E68" w14:textId="57F891F3" w:rsidR="00293DB9" w:rsidRDefault="00293DB9" w:rsidP="00E67857">
      <w:pPr>
        <w:jc w:val="right"/>
        <w:rPr>
          <w:rFonts w:ascii="GHEA Grapalat" w:hAnsi="GHEA Grapalat"/>
          <w:sz w:val="20"/>
        </w:rPr>
      </w:pPr>
    </w:p>
    <w:p w14:paraId="2B767619" w14:textId="77777777" w:rsidR="001F48BD" w:rsidRPr="00E71B18" w:rsidRDefault="001F48BD" w:rsidP="00E67857">
      <w:pPr>
        <w:widowControl w:val="0"/>
        <w:ind w:firstLine="567"/>
        <w:jc w:val="center"/>
        <w:rPr>
          <w:rFonts w:ascii="GHEA Grapalat" w:hAnsi="GHEA Grapalat"/>
          <w:b/>
          <w:sz w:val="28"/>
          <w:szCs w:val="28"/>
        </w:rPr>
      </w:pPr>
    </w:p>
    <w:p w14:paraId="479ACCC9" w14:textId="3A44CBC5" w:rsidR="00BB28C8" w:rsidRDefault="008B56A4" w:rsidP="00E67857">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13D71D9C" w:rsidR="00BB28C8" w:rsidRDefault="00BB28C8" w:rsidP="00E67857">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0B3E80F1" w14:textId="77777777" w:rsidR="008F683C" w:rsidRDefault="008F683C" w:rsidP="00E67857">
      <w:pPr>
        <w:tabs>
          <w:tab w:val="left" w:pos="9980"/>
        </w:tabs>
        <w:jc w:val="center"/>
        <w:rPr>
          <w:rFonts w:ascii="GHEA Grapalat" w:hAnsi="GHEA Grapalat" w:cs="Sylfaen"/>
          <w:b/>
        </w:rPr>
      </w:pPr>
    </w:p>
    <w:tbl>
      <w:tblPr>
        <w:tblW w:w="9820" w:type="dxa"/>
        <w:tblInd w:w="113" w:type="dxa"/>
        <w:tblLook w:val="04A0" w:firstRow="1" w:lastRow="0" w:firstColumn="1" w:lastColumn="0" w:noHBand="0" w:noVBand="1"/>
      </w:tblPr>
      <w:tblGrid>
        <w:gridCol w:w="960"/>
        <w:gridCol w:w="4200"/>
        <w:gridCol w:w="960"/>
        <w:gridCol w:w="960"/>
        <w:gridCol w:w="924"/>
        <w:gridCol w:w="1780"/>
        <w:gridCol w:w="222"/>
      </w:tblGrid>
      <w:tr w:rsidR="009D5BC4" w:rsidRPr="009D5BC4" w14:paraId="33AA2E26" w14:textId="77777777" w:rsidTr="009D5BC4">
        <w:trPr>
          <w:gridAfter w:val="1"/>
          <w:wAfter w:w="36" w:type="dxa"/>
          <w:trHeight w:val="300"/>
        </w:trPr>
        <w:tc>
          <w:tcPr>
            <w:tcW w:w="960" w:type="dxa"/>
            <w:vMerge w:val="restart"/>
            <w:tcBorders>
              <w:top w:val="single" w:sz="4" w:space="0" w:color="auto"/>
              <w:left w:val="single" w:sz="4" w:space="0" w:color="auto"/>
              <w:bottom w:val="single" w:sz="4" w:space="0" w:color="auto"/>
              <w:right w:val="single" w:sz="4" w:space="0" w:color="auto"/>
            </w:tcBorders>
            <w:noWrap/>
            <w:vAlign w:val="center"/>
            <w:hideMark/>
          </w:tcPr>
          <w:p w14:paraId="7E5B250C" w14:textId="77777777" w:rsidR="009D5BC4" w:rsidRPr="009D5BC4" w:rsidRDefault="009D5BC4" w:rsidP="009D5BC4">
            <w:pPr>
              <w:jc w:val="center"/>
              <w:rPr>
                <w:rFonts w:ascii="Tahoma" w:hAnsi="Tahoma" w:cs="Tahoma"/>
                <w:sz w:val="16"/>
                <w:szCs w:val="16"/>
                <w:lang w:val="en-US" w:eastAsia="en-US" w:bidi="ar-SA"/>
              </w:rPr>
            </w:pPr>
            <w:r w:rsidRPr="009D5BC4">
              <w:rPr>
                <w:rFonts w:ascii="Tahoma" w:hAnsi="Tahoma" w:cs="Tahoma"/>
                <w:sz w:val="16"/>
                <w:szCs w:val="16"/>
                <w:lang w:val="en-US" w:eastAsia="en-US" w:bidi="ar-SA"/>
              </w:rPr>
              <w:t>НН</w:t>
            </w:r>
          </w:p>
        </w:tc>
        <w:tc>
          <w:tcPr>
            <w:tcW w:w="4200" w:type="dxa"/>
            <w:vMerge w:val="restart"/>
            <w:tcBorders>
              <w:top w:val="single" w:sz="4" w:space="0" w:color="auto"/>
              <w:left w:val="single" w:sz="4" w:space="0" w:color="auto"/>
              <w:bottom w:val="single" w:sz="4" w:space="0" w:color="auto"/>
              <w:right w:val="single" w:sz="4" w:space="0" w:color="auto"/>
            </w:tcBorders>
            <w:noWrap/>
            <w:vAlign w:val="center"/>
            <w:hideMark/>
          </w:tcPr>
          <w:p w14:paraId="09A92DFB" w14:textId="77777777" w:rsidR="009D5BC4" w:rsidRPr="009D5BC4" w:rsidRDefault="009D5BC4" w:rsidP="009D5BC4">
            <w:pPr>
              <w:jc w:val="center"/>
              <w:rPr>
                <w:rFonts w:ascii="Tahoma" w:hAnsi="Tahoma" w:cs="Tahoma"/>
                <w:sz w:val="20"/>
                <w:szCs w:val="20"/>
                <w:lang w:val="en-US" w:eastAsia="en-US" w:bidi="ar-SA"/>
              </w:rPr>
            </w:pPr>
            <w:proofErr w:type="spellStart"/>
            <w:r w:rsidRPr="009D5BC4">
              <w:rPr>
                <w:rFonts w:ascii="Tahoma" w:hAnsi="Tahoma" w:cs="Tahoma"/>
                <w:sz w:val="20"/>
                <w:szCs w:val="20"/>
                <w:lang w:val="en-US" w:eastAsia="en-US" w:bidi="ar-SA"/>
              </w:rPr>
              <w:t>Название</w:t>
            </w:r>
            <w:proofErr w:type="spellEnd"/>
            <w:r w:rsidRPr="009D5BC4">
              <w:rPr>
                <w:rFonts w:ascii="Tahoma" w:hAnsi="Tahoma" w:cs="Tahoma"/>
                <w:sz w:val="20"/>
                <w:szCs w:val="20"/>
                <w:lang w:val="en-US" w:eastAsia="en-US" w:bidi="ar-SA"/>
              </w:rPr>
              <w:t xml:space="preserve"> </w:t>
            </w:r>
            <w:proofErr w:type="spellStart"/>
            <w:r w:rsidRPr="009D5BC4">
              <w:rPr>
                <w:rFonts w:ascii="Tahoma" w:hAnsi="Tahoma" w:cs="Tahoma"/>
                <w:sz w:val="20"/>
                <w:szCs w:val="20"/>
                <w:lang w:val="en-US" w:eastAsia="en-US" w:bidi="ar-SA"/>
              </w:rPr>
              <w:t>произведений</w:t>
            </w:r>
            <w:proofErr w:type="spellEnd"/>
          </w:p>
        </w:tc>
        <w:tc>
          <w:tcPr>
            <w:tcW w:w="960" w:type="dxa"/>
            <w:vMerge w:val="restart"/>
            <w:tcBorders>
              <w:top w:val="single" w:sz="4" w:space="0" w:color="auto"/>
              <w:left w:val="single" w:sz="4" w:space="0" w:color="auto"/>
              <w:bottom w:val="single" w:sz="4" w:space="0" w:color="auto"/>
              <w:right w:val="single" w:sz="4" w:space="0" w:color="auto"/>
            </w:tcBorders>
            <w:noWrap/>
            <w:vAlign w:val="center"/>
            <w:hideMark/>
          </w:tcPr>
          <w:p w14:paraId="3A55A9F6" w14:textId="77777777" w:rsidR="009D5BC4" w:rsidRPr="009D5BC4" w:rsidRDefault="009D5BC4" w:rsidP="009D5BC4">
            <w:pPr>
              <w:jc w:val="center"/>
              <w:rPr>
                <w:rFonts w:ascii="Tahoma" w:hAnsi="Tahoma" w:cs="Tahoma"/>
                <w:sz w:val="16"/>
                <w:szCs w:val="16"/>
                <w:lang w:val="en-US" w:eastAsia="en-US" w:bidi="ar-SA"/>
              </w:rPr>
            </w:pPr>
            <w:r w:rsidRPr="009D5BC4">
              <w:rPr>
                <w:rFonts w:ascii="Tahoma" w:hAnsi="Tahoma" w:cs="Tahoma"/>
                <w:sz w:val="16"/>
                <w:szCs w:val="16"/>
                <w:lang w:val="en-US" w:eastAsia="en-US" w:bidi="ar-SA"/>
              </w:rPr>
              <w:t>н/д</w:t>
            </w:r>
          </w:p>
        </w:tc>
        <w:tc>
          <w:tcPr>
            <w:tcW w:w="960" w:type="dxa"/>
            <w:vMerge w:val="restart"/>
            <w:tcBorders>
              <w:top w:val="single" w:sz="4" w:space="0" w:color="auto"/>
              <w:left w:val="single" w:sz="4" w:space="0" w:color="auto"/>
              <w:bottom w:val="single" w:sz="4" w:space="0" w:color="auto"/>
              <w:right w:val="single" w:sz="4" w:space="0" w:color="auto"/>
            </w:tcBorders>
            <w:noWrap/>
            <w:vAlign w:val="center"/>
            <w:hideMark/>
          </w:tcPr>
          <w:p w14:paraId="0366098E" w14:textId="77777777" w:rsidR="009D5BC4" w:rsidRPr="009D5BC4" w:rsidRDefault="009D5BC4" w:rsidP="009D5BC4">
            <w:pPr>
              <w:jc w:val="cente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объем</w:t>
            </w:r>
            <w:proofErr w:type="spellEnd"/>
          </w:p>
        </w:tc>
        <w:tc>
          <w:tcPr>
            <w:tcW w:w="924" w:type="dxa"/>
            <w:vMerge w:val="restart"/>
            <w:tcBorders>
              <w:top w:val="single" w:sz="4" w:space="0" w:color="auto"/>
              <w:left w:val="single" w:sz="4" w:space="0" w:color="auto"/>
              <w:bottom w:val="single" w:sz="4" w:space="0" w:color="auto"/>
              <w:right w:val="single" w:sz="4" w:space="0" w:color="auto"/>
            </w:tcBorders>
            <w:vAlign w:val="center"/>
            <w:hideMark/>
          </w:tcPr>
          <w:p w14:paraId="7C892F20" w14:textId="77777777" w:rsidR="009D5BC4" w:rsidRPr="009D5BC4" w:rsidRDefault="009D5BC4" w:rsidP="009D5BC4">
            <w:pPr>
              <w:jc w:val="cente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Цена</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за</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единицу</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товара</w:t>
            </w:r>
            <w:proofErr w:type="spellEnd"/>
          </w:p>
        </w:tc>
        <w:tc>
          <w:tcPr>
            <w:tcW w:w="1780" w:type="dxa"/>
            <w:vMerge w:val="restart"/>
            <w:tcBorders>
              <w:top w:val="single" w:sz="4" w:space="0" w:color="auto"/>
              <w:left w:val="single" w:sz="4" w:space="0" w:color="auto"/>
              <w:bottom w:val="single" w:sz="4" w:space="0" w:color="auto"/>
              <w:right w:val="single" w:sz="4" w:space="0" w:color="auto"/>
            </w:tcBorders>
            <w:noWrap/>
            <w:vAlign w:val="center"/>
            <w:hideMark/>
          </w:tcPr>
          <w:p w14:paraId="35E1D4B7" w14:textId="77777777" w:rsidR="009D5BC4" w:rsidRPr="009D5BC4" w:rsidRDefault="009D5BC4" w:rsidP="009D5BC4">
            <w:pPr>
              <w:jc w:val="cente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Общий</w:t>
            </w:r>
            <w:proofErr w:type="spellEnd"/>
          </w:p>
        </w:tc>
      </w:tr>
      <w:tr w:rsidR="009D5BC4" w:rsidRPr="009D5BC4" w14:paraId="16E92E04" w14:textId="77777777" w:rsidTr="009D5BC4">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2B92E17"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single" w:sz="4" w:space="0" w:color="auto"/>
              <w:left w:val="single" w:sz="4" w:space="0" w:color="auto"/>
              <w:bottom w:val="single" w:sz="4" w:space="0" w:color="auto"/>
              <w:right w:val="single" w:sz="4" w:space="0" w:color="auto"/>
            </w:tcBorders>
            <w:vAlign w:val="center"/>
            <w:hideMark/>
          </w:tcPr>
          <w:p w14:paraId="3529EA5E" w14:textId="77777777" w:rsidR="009D5BC4" w:rsidRPr="009D5BC4" w:rsidRDefault="009D5BC4" w:rsidP="009D5BC4">
            <w:pPr>
              <w:rPr>
                <w:rFonts w:ascii="Tahoma" w:hAnsi="Tahoma" w:cs="Tahoma"/>
                <w:sz w:val="20"/>
                <w:szCs w:val="20"/>
                <w:lang w:val="en-US" w:eastAsia="en-US" w:bidi="ar-SA"/>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2410F2F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945A6E7"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4020B619"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14:paraId="41F6B02D"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FD1990C" w14:textId="77777777" w:rsidR="009D5BC4" w:rsidRPr="009D5BC4" w:rsidRDefault="009D5BC4" w:rsidP="009D5BC4">
            <w:pPr>
              <w:jc w:val="center"/>
              <w:rPr>
                <w:rFonts w:ascii="Tahoma" w:hAnsi="Tahoma" w:cs="Tahoma"/>
                <w:sz w:val="16"/>
                <w:szCs w:val="16"/>
                <w:lang w:val="en-US" w:eastAsia="en-US" w:bidi="ar-SA"/>
              </w:rPr>
            </w:pPr>
          </w:p>
        </w:tc>
      </w:tr>
      <w:tr w:rsidR="009D5BC4" w:rsidRPr="009D5BC4" w14:paraId="22890B15" w14:textId="77777777" w:rsidTr="009D5BC4">
        <w:trPr>
          <w:trHeight w:val="300"/>
        </w:trPr>
        <w:tc>
          <w:tcPr>
            <w:tcW w:w="960" w:type="dxa"/>
            <w:tcBorders>
              <w:top w:val="nil"/>
              <w:left w:val="single" w:sz="4" w:space="0" w:color="auto"/>
              <w:bottom w:val="single" w:sz="4" w:space="0" w:color="auto"/>
              <w:right w:val="single" w:sz="4" w:space="0" w:color="auto"/>
            </w:tcBorders>
            <w:noWrap/>
            <w:vAlign w:val="bottom"/>
            <w:hideMark/>
          </w:tcPr>
          <w:p w14:paraId="0A96FBF7" w14:textId="77777777" w:rsidR="009D5BC4" w:rsidRPr="009D5BC4" w:rsidRDefault="009D5BC4" w:rsidP="009D5BC4">
            <w:pPr>
              <w:jc w:val="center"/>
              <w:rPr>
                <w:rFonts w:ascii="Tahoma" w:hAnsi="Tahoma" w:cs="Tahoma"/>
                <w:sz w:val="16"/>
                <w:szCs w:val="16"/>
                <w:lang w:val="en-US" w:eastAsia="en-US" w:bidi="ar-SA"/>
              </w:rPr>
            </w:pPr>
            <w:r w:rsidRPr="009D5BC4">
              <w:rPr>
                <w:rFonts w:ascii="Tahoma" w:hAnsi="Tahoma" w:cs="Tahoma"/>
                <w:sz w:val="16"/>
                <w:szCs w:val="16"/>
                <w:lang w:val="en-US" w:eastAsia="en-US" w:bidi="ar-SA"/>
              </w:rPr>
              <w:t>1</w:t>
            </w:r>
          </w:p>
        </w:tc>
        <w:tc>
          <w:tcPr>
            <w:tcW w:w="4200" w:type="dxa"/>
            <w:tcBorders>
              <w:top w:val="nil"/>
              <w:left w:val="nil"/>
              <w:bottom w:val="single" w:sz="4" w:space="0" w:color="auto"/>
              <w:right w:val="single" w:sz="4" w:space="0" w:color="auto"/>
            </w:tcBorders>
            <w:noWrap/>
            <w:vAlign w:val="bottom"/>
            <w:hideMark/>
          </w:tcPr>
          <w:p w14:paraId="5D4CE229" w14:textId="77777777" w:rsidR="009D5BC4" w:rsidRPr="009D5BC4" w:rsidRDefault="009D5BC4" w:rsidP="009D5BC4">
            <w:pPr>
              <w:jc w:val="center"/>
              <w:rPr>
                <w:rFonts w:ascii="Tahoma" w:hAnsi="Tahoma" w:cs="Tahoma"/>
                <w:sz w:val="16"/>
                <w:szCs w:val="16"/>
                <w:lang w:val="en-US" w:eastAsia="en-US" w:bidi="ar-SA"/>
              </w:rPr>
            </w:pPr>
            <w:r w:rsidRPr="009D5BC4">
              <w:rPr>
                <w:rFonts w:ascii="Tahoma" w:hAnsi="Tahoma" w:cs="Tahoma"/>
                <w:sz w:val="16"/>
                <w:szCs w:val="16"/>
                <w:lang w:val="en-US" w:eastAsia="en-US" w:bidi="ar-SA"/>
              </w:rPr>
              <w:t>2</w:t>
            </w:r>
          </w:p>
        </w:tc>
        <w:tc>
          <w:tcPr>
            <w:tcW w:w="960" w:type="dxa"/>
            <w:tcBorders>
              <w:top w:val="nil"/>
              <w:left w:val="nil"/>
              <w:bottom w:val="single" w:sz="4" w:space="0" w:color="auto"/>
              <w:right w:val="single" w:sz="4" w:space="0" w:color="auto"/>
            </w:tcBorders>
            <w:noWrap/>
            <w:vAlign w:val="bottom"/>
            <w:hideMark/>
          </w:tcPr>
          <w:p w14:paraId="698D17E8" w14:textId="77777777" w:rsidR="009D5BC4" w:rsidRPr="009D5BC4" w:rsidRDefault="009D5BC4" w:rsidP="009D5BC4">
            <w:pPr>
              <w:jc w:val="center"/>
              <w:rPr>
                <w:rFonts w:ascii="Tahoma" w:hAnsi="Tahoma" w:cs="Tahoma"/>
                <w:sz w:val="16"/>
                <w:szCs w:val="16"/>
                <w:lang w:val="en-US" w:eastAsia="en-US" w:bidi="ar-SA"/>
              </w:rPr>
            </w:pPr>
            <w:r w:rsidRPr="009D5BC4">
              <w:rPr>
                <w:rFonts w:ascii="Tahoma" w:hAnsi="Tahoma" w:cs="Tahoma"/>
                <w:sz w:val="16"/>
                <w:szCs w:val="16"/>
                <w:lang w:val="en-US" w:eastAsia="en-US" w:bidi="ar-SA"/>
              </w:rPr>
              <w:t>3</w:t>
            </w:r>
          </w:p>
        </w:tc>
        <w:tc>
          <w:tcPr>
            <w:tcW w:w="960" w:type="dxa"/>
            <w:tcBorders>
              <w:top w:val="nil"/>
              <w:left w:val="nil"/>
              <w:bottom w:val="single" w:sz="4" w:space="0" w:color="auto"/>
              <w:right w:val="single" w:sz="4" w:space="0" w:color="auto"/>
            </w:tcBorders>
            <w:noWrap/>
            <w:vAlign w:val="bottom"/>
            <w:hideMark/>
          </w:tcPr>
          <w:p w14:paraId="64DB1764" w14:textId="77777777" w:rsidR="009D5BC4" w:rsidRPr="009D5BC4" w:rsidRDefault="009D5BC4" w:rsidP="009D5BC4">
            <w:pPr>
              <w:jc w:val="center"/>
              <w:rPr>
                <w:rFonts w:ascii="Tahoma" w:hAnsi="Tahoma" w:cs="Tahoma"/>
                <w:sz w:val="16"/>
                <w:szCs w:val="16"/>
                <w:lang w:val="en-US" w:eastAsia="en-US" w:bidi="ar-SA"/>
              </w:rPr>
            </w:pPr>
            <w:r w:rsidRPr="009D5BC4">
              <w:rPr>
                <w:rFonts w:ascii="Tahoma" w:hAnsi="Tahoma" w:cs="Tahoma"/>
                <w:sz w:val="16"/>
                <w:szCs w:val="16"/>
                <w:lang w:val="en-US" w:eastAsia="en-US" w:bidi="ar-SA"/>
              </w:rPr>
              <w:t>4</w:t>
            </w:r>
          </w:p>
        </w:tc>
        <w:tc>
          <w:tcPr>
            <w:tcW w:w="924" w:type="dxa"/>
            <w:tcBorders>
              <w:top w:val="nil"/>
              <w:left w:val="nil"/>
              <w:bottom w:val="single" w:sz="4" w:space="0" w:color="auto"/>
              <w:right w:val="single" w:sz="4" w:space="0" w:color="auto"/>
            </w:tcBorders>
            <w:noWrap/>
            <w:vAlign w:val="bottom"/>
            <w:hideMark/>
          </w:tcPr>
          <w:p w14:paraId="441D37B0" w14:textId="77777777" w:rsidR="009D5BC4" w:rsidRPr="009D5BC4" w:rsidRDefault="009D5BC4" w:rsidP="009D5BC4">
            <w:pPr>
              <w:jc w:val="center"/>
              <w:rPr>
                <w:rFonts w:ascii="Tahoma" w:hAnsi="Tahoma" w:cs="Tahoma"/>
                <w:sz w:val="16"/>
                <w:szCs w:val="16"/>
                <w:lang w:val="en-US" w:eastAsia="en-US" w:bidi="ar-SA"/>
              </w:rPr>
            </w:pPr>
            <w:r w:rsidRPr="009D5BC4">
              <w:rPr>
                <w:rFonts w:ascii="Tahoma" w:hAnsi="Tahoma" w:cs="Tahoma"/>
                <w:sz w:val="16"/>
                <w:szCs w:val="16"/>
                <w:lang w:val="en-US" w:eastAsia="en-US" w:bidi="ar-SA"/>
              </w:rPr>
              <w:t>5</w:t>
            </w:r>
          </w:p>
        </w:tc>
        <w:tc>
          <w:tcPr>
            <w:tcW w:w="1780" w:type="dxa"/>
            <w:tcBorders>
              <w:top w:val="nil"/>
              <w:left w:val="nil"/>
              <w:bottom w:val="single" w:sz="4" w:space="0" w:color="auto"/>
              <w:right w:val="single" w:sz="4" w:space="0" w:color="auto"/>
            </w:tcBorders>
            <w:noWrap/>
            <w:vAlign w:val="bottom"/>
            <w:hideMark/>
          </w:tcPr>
          <w:p w14:paraId="2FEE250B" w14:textId="77777777" w:rsidR="009D5BC4" w:rsidRPr="009D5BC4" w:rsidRDefault="009D5BC4" w:rsidP="009D5BC4">
            <w:pPr>
              <w:jc w:val="center"/>
              <w:rPr>
                <w:rFonts w:ascii="Tahoma" w:hAnsi="Tahoma" w:cs="Tahoma"/>
                <w:sz w:val="16"/>
                <w:szCs w:val="16"/>
                <w:lang w:val="en-US" w:eastAsia="en-US" w:bidi="ar-SA"/>
              </w:rPr>
            </w:pPr>
            <w:r w:rsidRPr="009D5BC4">
              <w:rPr>
                <w:rFonts w:ascii="Tahoma" w:hAnsi="Tahoma" w:cs="Tahoma"/>
                <w:sz w:val="16"/>
                <w:szCs w:val="16"/>
                <w:lang w:val="en-US" w:eastAsia="en-US" w:bidi="ar-SA"/>
              </w:rPr>
              <w:t>6</w:t>
            </w:r>
          </w:p>
        </w:tc>
        <w:tc>
          <w:tcPr>
            <w:tcW w:w="36" w:type="dxa"/>
            <w:vAlign w:val="center"/>
            <w:hideMark/>
          </w:tcPr>
          <w:p w14:paraId="5E0FE31F" w14:textId="77777777" w:rsidR="009D5BC4" w:rsidRPr="009D5BC4" w:rsidRDefault="009D5BC4" w:rsidP="009D5BC4">
            <w:pPr>
              <w:rPr>
                <w:sz w:val="20"/>
                <w:szCs w:val="20"/>
                <w:lang w:val="en-US" w:eastAsia="en-US" w:bidi="ar-SA"/>
              </w:rPr>
            </w:pPr>
          </w:p>
        </w:tc>
      </w:tr>
      <w:tr w:rsidR="009D5BC4" w:rsidRPr="009D5BC4" w14:paraId="47257EF7"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E7AF0E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 </w:t>
            </w:r>
          </w:p>
        </w:tc>
        <w:tc>
          <w:tcPr>
            <w:tcW w:w="4200" w:type="dxa"/>
            <w:vMerge w:val="restart"/>
            <w:tcBorders>
              <w:top w:val="nil"/>
              <w:left w:val="single" w:sz="4" w:space="0" w:color="auto"/>
              <w:bottom w:val="single" w:sz="4" w:space="0" w:color="auto"/>
              <w:right w:val="single" w:sz="4" w:space="0" w:color="auto"/>
            </w:tcBorders>
            <w:vAlign w:val="center"/>
            <w:hideMark/>
          </w:tcPr>
          <w:p w14:paraId="4D78CAAC" w14:textId="77777777" w:rsidR="009D5BC4" w:rsidRPr="009D5BC4" w:rsidRDefault="009D5BC4" w:rsidP="009D5BC4">
            <w:pPr>
              <w:rPr>
                <w:rFonts w:ascii="Tahoma" w:hAnsi="Tahoma" w:cs="Tahoma"/>
                <w:b/>
                <w:bCs/>
                <w:sz w:val="16"/>
                <w:szCs w:val="16"/>
                <w:u w:val="single"/>
                <w:lang w:val="en-US" w:eastAsia="en-US" w:bidi="ar-SA"/>
              </w:rPr>
            </w:pPr>
            <w:proofErr w:type="spellStart"/>
            <w:r w:rsidRPr="009D5BC4">
              <w:rPr>
                <w:rFonts w:ascii="Tahoma" w:hAnsi="Tahoma" w:cs="Tahoma"/>
                <w:b/>
                <w:bCs/>
                <w:sz w:val="16"/>
                <w:szCs w:val="16"/>
                <w:u w:val="single"/>
                <w:lang w:val="en-US" w:eastAsia="en-US" w:bidi="ar-SA"/>
              </w:rPr>
              <w:t>Проезжей</w:t>
            </w:r>
            <w:proofErr w:type="spellEnd"/>
            <w:r w:rsidRPr="009D5BC4">
              <w:rPr>
                <w:rFonts w:ascii="Tahoma" w:hAnsi="Tahoma" w:cs="Tahoma"/>
                <w:b/>
                <w:bCs/>
                <w:sz w:val="16"/>
                <w:szCs w:val="16"/>
                <w:u w:val="single"/>
                <w:lang w:val="en-US" w:eastAsia="en-US" w:bidi="ar-SA"/>
              </w:rPr>
              <w:t xml:space="preserve"> </w:t>
            </w:r>
            <w:proofErr w:type="spellStart"/>
            <w:r w:rsidRPr="009D5BC4">
              <w:rPr>
                <w:rFonts w:ascii="Tahoma" w:hAnsi="Tahoma" w:cs="Tahoma"/>
                <w:b/>
                <w:bCs/>
                <w:sz w:val="16"/>
                <w:szCs w:val="16"/>
                <w:u w:val="single"/>
                <w:lang w:val="en-US" w:eastAsia="en-US" w:bidi="ar-SA"/>
              </w:rPr>
              <w:t>части</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2E0412F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 </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D581F1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 </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8AE7AC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0.000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8A8AC5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0.00</w:t>
            </w:r>
          </w:p>
        </w:tc>
        <w:tc>
          <w:tcPr>
            <w:tcW w:w="36" w:type="dxa"/>
            <w:vAlign w:val="center"/>
            <w:hideMark/>
          </w:tcPr>
          <w:p w14:paraId="49E73D3F" w14:textId="77777777" w:rsidR="009D5BC4" w:rsidRPr="009D5BC4" w:rsidRDefault="009D5BC4" w:rsidP="009D5BC4">
            <w:pPr>
              <w:rPr>
                <w:sz w:val="20"/>
                <w:szCs w:val="20"/>
                <w:lang w:val="en-US" w:eastAsia="en-US" w:bidi="ar-SA"/>
              </w:rPr>
            </w:pPr>
          </w:p>
        </w:tc>
      </w:tr>
      <w:tr w:rsidR="009D5BC4" w:rsidRPr="009D5BC4" w14:paraId="3824A49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484A4D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FB4C783" w14:textId="77777777" w:rsidR="009D5BC4" w:rsidRPr="009D5BC4" w:rsidRDefault="009D5BC4" w:rsidP="009D5BC4">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556CCA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DF5D10C"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A61A3E9"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ED9E082"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786C446" w14:textId="77777777" w:rsidR="009D5BC4" w:rsidRPr="009D5BC4" w:rsidRDefault="009D5BC4" w:rsidP="009D5BC4">
            <w:pPr>
              <w:rPr>
                <w:rFonts w:ascii="Tahoma" w:hAnsi="Tahoma" w:cs="Tahoma"/>
                <w:sz w:val="16"/>
                <w:szCs w:val="16"/>
                <w:lang w:val="en-US" w:eastAsia="en-US" w:bidi="ar-SA"/>
              </w:rPr>
            </w:pPr>
          </w:p>
        </w:tc>
      </w:tr>
      <w:tr w:rsidR="009D5BC4" w:rsidRPr="009D5BC4" w14:paraId="39D9A74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0CB3C06"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FCAA618" w14:textId="77777777" w:rsidR="009D5BC4" w:rsidRPr="009D5BC4" w:rsidRDefault="009D5BC4" w:rsidP="009D5BC4">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C52C08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DB1FF9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0A85026"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417B678"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CBFEC51" w14:textId="77777777" w:rsidR="009D5BC4" w:rsidRPr="009D5BC4" w:rsidRDefault="009D5BC4" w:rsidP="009D5BC4">
            <w:pPr>
              <w:rPr>
                <w:sz w:val="20"/>
                <w:szCs w:val="20"/>
                <w:lang w:val="en-US" w:eastAsia="en-US" w:bidi="ar-SA"/>
              </w:rPr>
            </w:pPr>
          </w:p>
        </w:tc>
      </w:tr>
      <w:tr w:rsidR="009D5BC4" w:rsidRPr="009D5BC4" w14:paraId="1A3C7B9F"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DF3566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B46F182" w14:textId="77777777" w:rsidR="009D5BC4" w:rsidRPr="009D5BC4" w:rsidRDefault="009D5BC4" w:rsidP="009D5BC4">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BABC95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857E286"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E9A194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8C98B05"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6E715CE" w14:textId="77777777" w:rsidR="009D5BC4" w:rsidRPr="009D5BC4" w:rsidRDefault="009D5BC4" w:rsidP="009D5BC4">
            <w:pPr>
              <w:rPr>
                <w:sz w:val="20"/>
                <w:szCs w:val="20"/>
                <w:lang w:val="en-US" w:eastAsia="en-US" w:bidi="ar-SA"/>
              </w:rPr>
            </w:pPr>
          </w:p>
        </w:tc>
      </w:tr>
      <w:tr w:rsidR="009D5BC4" w:rsidRPr="009D5BC4" w14:paraId="16368463"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D5F38F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w:t>
            </w:r>
          </w:p>
        </w:tc>
        <w:tc>
          <w:tcPr>
            <w:tcW w:w="4200" w:type="dxa"/>
            <w:vMerge w:val="restart"/>
            <w:tcBorders>
              <w:top w:val="nil"/>
              <w:left w:val="single" w:sz="4" w:space="0" w:color="auto"/>
              <w:bottom w:val="single" w:sz="4" w:space="0" w:color="auto"/>
              <w:right w:val="single" w:sz="4" w:space="0" w:color="auto"/>
            </w:tcBorders>
            <w:vAlign w:val="center"/>
            <w:hideMark/>
          </w:tcPr>
          <w:p w14:paraId="69180F2D"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 xml:space="preserve">Фрезерование асфальтобетонного покрытия, </w:t>
            </w:r>
            <w:proofErr w:type="spellStart"/>
            <w:r w:rsidRPr="009D5BC4">
              <w:rPr>
                <w:rFonts w:ascii="Tahoma" w:hAnsi="Tahoma" w:cs="Tahoma"/>
                <w:sz w:val="16"/>
                <w:szCs w:val="16"/>
                <w:lang w:val="en-US" w:eastAsia="en-US" w:bidi="ar-SA"/>
              </w:rPr>
              <w:t>hmid</w:t>
            </w:r>
            <w:proofErr w:type="spellEnd"/>
            <w:r w:rsidRPr="009D5BC4">
              <w:rPr>
                <w:rFonts w:ascii="Tahoma" w:hAnsi="Tahoma" w:cs="Tahoma"/>
                <w:sz w:val="16"/>
                <w:szCs w:val="16"/>
                <w:lang w:eastAsia="en-US" w:bidi="ar-SA"/>
              </w:rPr>
              <w:t>=5см, доставка в указанное заказчиком место</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B0B0FD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26B3A1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9355.0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6A06AC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0.927</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32D601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8672.085</w:t>
            </w:r>
          </w:p>
        </w:tc>
        <w:tc>
          <w:tcPr>
            <w:tcW w:w="36" w:type="dxa"/>
            <w:vAlign w:val="center"/>
            <w:hideMark/>
          </w:tcPr>
          <w:p w14:paraId="7ECCE9E9" w14:textId="77777777" w:rsidR="009D5BC4" w:rsidRPr="009D5BC4" w:rsidRDefault="009D5BC4" w:rsidP="009D5BC4">
            <w:pPr>
              <w:rPr>
                <w:sz w:val="20"/>
                <w:szCs w:val="20"/>
                <w:lang w:val="en-US" w:eastAsia="en-US" w:bidi="ar-SA"/>
              </w:rPr>
            </w:pPr>
          </w:p>
        </w:tc>
      </w:tr>
      <w:tr w:rsidR="009D5BC4" w:rsidRPr="009D5BC4" w14:paraId="66C87309"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481945E"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A25C22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5960A2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80FD4DA"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2659DD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F660C10"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8E9A76A" w14:textId="77777777" w:rsidR="009D5BC4" w:rsidRPr="009D5BC4" w:rsidRDefault="009D5BC4" w:rsidP="009D5BC4">
            <w:pPr>
              <w:rPr>
                <w:rFonts w:ascii="Tahoma" w:hAnsi="Tahoma" w:cs="Tahoma"/>
                <w:sz w:val="16"/>
                <w:szCs w:val="16"/>
                <w:lang w:val="en-US" w:eastAsia="en-US" w:bidi="ar-SA"/>
              </w:rPr>
            </w:pPr>
          </w:p>
        </w:tc>
      </w:tr>
      <w:tr w:rsidR="009D5BC4" w:rsidRPr="009D5BC4" w14:paraId="36D3E3D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2F1FED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8C9EDB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5B0A7F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528BAEC"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697C3C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73F8809"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B527EB6" w14:textId="77777777" w:rsidR="009D5BC4" w:rsidRPr="009D5BC4" w:rsidRDefault="009D5BC4" w:rsidP="009D5BC4">
            <w:pPr>
              <w:rPr>
                <w:sz w:val="20"/>
                <w:szCs w:val="20"/>
                <w:lang w:val="en-US" w:eastAsia="en-US" w:bidi="ar-SA"/>
              </w:rPr>
            </w:pPr>
          </w:p>
        </w:tc>
      </w:tr>
      <w:tr w:rsidR="009D5BC4" w:rsidRPr="009D5BC4" w14:paraId="6EBF3C25"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9D93D4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E11664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C8E5BC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C63F04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104DD55"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2ABD90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5B29307" w14:textId="77777777" w:rsidR="009D5BC4" w:rsidRPr="009D5BC4" w:rsidRDefault="009D5BC4" w:rsidP="009D5BC4">
            <w:pPr>
              <w:rPr>
                <w:sz w:val="20"/>
                <w:szCs w:val="20"/>
                <w:lang w:val="en-US" w:eastAsia="en-US" w:bidi="ar-SA"/>
              </w:rPr>
            </w:pPr>
          </w:p>
        </w:tc>
      </w:tr>
      <w:tr w:rsidR="009D5BC4" w:rsidRPr="009D5BC4" w14:paraId="5F40A98E"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973580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w:t>
            </w:r>
          </w:p>
        </w:tc>
        <w:tc>
          <w:tcPr>
            <w:tcW w:w="4200" w:type="dxa"/>
            <w:vMerge w:val="restart"/>
            <w:tcBorders>
              <w:top w:val="nil"/>
              <w:left w:val="single" w:sz="4" w:space="0" w:color="auto"/>
              <w:bottom w:val="single" w:sz="4" w:space="0" w:color="auto"/>
              <w:right w:val="single" w:sz="4" w:space="0" w:color="auto"/>
            </w:tcBorders>
            <w:vAlign w:val="center"/>
            <w:hideMark/>
          </w:tcPr>
          <w:p w14:paraId="190485F8"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 xml:space="preserve">Ремонт отверстий крупнозернистый а/б </w:t>
            </w:r>
            <w:r w:rsidRPr="009D5BC4">
              <w:rPr>
                <w:rFonts w:ascii="Tahoma" w:hAnsi="Tahoma" w:cs="Tahoma"/>
                <w:sz w:val="16"/>
                <w:szCs w:val="16"/>
                <w:lang w:val="en-US" w:eastAsia="en-US" w:bidi="ar-SA"/>
              </w:rPr>
              <w:t>h</w:t>
            </w:r>
            <w:r w:rsidRPr="009D5BC4">
              <w:rPr>
                <w:rFonts w:ascii="Tahoma" w:hAnsi="Tahoma" w:cs="Tahoma"/>
                <w:sz w:val="16"/>
                <w:szCs w:val="16"/>
                <w:lang w:eastAsia="en-US" w:bidi="ar-SA"/>
              </w:rPr>
              <w:t>=6см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D943FE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B636AD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1122.60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006744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7.691</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22A6934B"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8633.917</w:t>
            </w:r>
          </w:p>
        </w:tc>
        <w:tc>
          <w:tcPr>
            <w:tcW w:w="36" w:type="dxa"/>
            <w:vAlign w:val="center"/>
            <w:hideMark/>
          </w:tcPr>
          <w:p w14:paraId="6B6D6821" w14:textId="77777777" w:rsidR="009D5BC4" w:rsidRPr="009D5BC4" w:rsidRDefault="009D5BC4" w:rsidP="009D5BC4">
            <w:pPr>
              <w:rPr>
                <w:sz w:val="20"/>
                <w:szCs w:val="20"/>
                <w:lang w:val="en-US" w:eastAsia="en-US" w:bidi="ar-SA"/>
              </w:rPr>
            </w:pPr>
          </w:p>
        </w:tc>
      </w:tr>
      <w:tr w:rsidR="009D5BC4" w:rsidRPr="009D5BC4" w14:paraId="47629B0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EB59842"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79EF67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863037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98793F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1452282"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449A7A5"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8B15DA6" w14:textId="77777777" w:rsidR="009D5BC4" w:rsidRPr="009D5BC4" w:rsidRDefault="009D5BC4" w:rsidP="009D5BC4">
            <w:pPr>
              <w:rPr>
                <w:rFonts w:ascii="Tahoma" w:hAnsi="Tahoma" w:cs="Tahoma"/>
                <w:sz w:val="16"/>
                <w:szCs w:val="16"/>
                <w:lang w:val="en-US" w:eastAsia="en-US" w:bidi="ar-SA"/>
              </w:rPr>
            </w:pPr>
          </w:p>
        </w:tc>
      </w:tr>
      <w:tr w:rsidR="009D5BC4" w:rsidRPr="009D5BC4" w14:paraId="76652A0B"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CE2EB02"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85E88C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DB277C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2AA4205"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8B39827"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CE0DDF2"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9AF5539" w14:textId="77777777" w:rsidR="009D5BC4" w:rsidRPr="009D5BC4" w:rsidRDefault="009D5BC4" w:rsidP="009D5BC4">
            <w:pPr>
              <w:rPr>
                <w:sz w:val="20"/>
                <w:szCs w:val="20"/>
                <w:lang w:val="en-US" w:eastAsia="en-US" w:bidi="ar-SA"/>
              </w:rPr>
            </w:pPr>
          </w:p>
        </w:tc>
      </w:tr>
      <w:tr w:rsidR="009D5BC4" w:rsidRPr="009D5BC4" w14:paraId="09494207"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20AECF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832B60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C7CDCC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D2F137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20A8D3A"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9D8D179"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DE8DBE9" w14:textId="77777777" w:rsidR="009D5BC4" w:rsidRPr="009D5BC4" w:rsidRDefault="009D5BC4" w:rsidP="009D5BC4">
            <w:pPr>
              <w:rPr>
                <w:sz w:val="20"/>
                <w:szCs w:val="20"/>
                <w:lang w:val="en-US" w:eastAsia="en-US" w:bidi="ar-SA"/>
              </w:rPr>
            </w:pPr>
          </w:p>
        </w:tc>
      </w:tr>
      <w:tr w:rsidR="009D5BC4" w:rsidRPr="009D5BC4" w14:paraId="7606C8CF"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5A76CBD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w:t>
            </w:r>
          </w:p>
        </w:tc>
        <w:tc>
          <w:tcPr>
            <w:tcW w:w="4200" w:type="dxa"/>
            <w:vMerge w:val="restart"/>
            <w:tcBorders>
              <w:top w:val="nil"/>
              <w:left w:val="single" w:sz="4" w:space="0" w:color="auto"/>
              <w:bottom w:val="single" w:sz="4" w:space="0" w:color="auto"/>
              <w:right w:val="single" w:sz="4" w:space="0" w:color="auto"/>
            </w:tcBorders>
            <w:vAlign w:val="center"/>
            <w:hideMark/>
          </w:tcPr>
          <w:p w14:paraId="1A7744B6"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 xml:space="preserve"> Устройство гравийного основания </w:t>
            </w:r>
            <w:r w:rsidRPr="009D5BC4">
              <w:rPr>
                <w:rFonts w:ascii="Tahoma" w:hAnsi="Tahoma" w:cs="Tahoma"/>
                <w:sz w:val="16"/>
                <w:szCs w:val="16"/>
                <w:lang w:val="en-US" w:eastAsia="en-US" w:bidi="ar-SA"/>
              </w:rPr>
              <w:t>h</w:t>
            </w:r>
            <w:r w:rsidRPr="009D5BC4">
              <w:rPr>
                <w:rFonts w:ascii="Tahoma" w:hAnsi="Tahoma" w:cs="Tahoma"/>
                <w:sz w:val="16"/>
                <w:szCs w:val="16"/>
                <w:lang w:eastAsia="en-US" w:bidi="ar-SA"/>
              </w:rPr>
              <w:t>=8см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C93BDC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AE455F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1122.60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24C269C1"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1.310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515FCB2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1470.606</w:t>
            </w:r>
          </w:p>
        </w:tc>
        <w:tc>
          <w:tcPr>
            <w:tcW w:w="36" w:type="dxa"/>
            <w:vAlign w:val="center"/>
            <w:hideMark/>
          </w:tcPr>
          <w:p w14:paraId="63029B25" w14:textId="77777777" w:rsidR="009D5BC4" w:rsidRPr="009D5BC4" w:rsidRDefault="009D5BC4" w:rsidP="009D5BC4">
            <w:pPr>
              <w:rPr>
                <w:sz w:val="20"/>
                <w:szCs w:val="20"/>
                <w:lang w:val="en-US" w:eastAsia="en-US" w:bidi="ar-SA"/>
              </w:rPr>
            </w:pPr>
          </w:p>
        </w:tc>
      </w:tr>
      <w:tr w:rsidR="009D5BC4" w:rsidRPr="009D5BC4" w14:paraId="113B1D4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D529C64"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546977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02CD8A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37FD875"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A9FC1EA"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DDF1DC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3871B9D" w14:textId="77777777" w:rsidR="009D5BC4" w:rsidRPr="009D5BC4" w:rsidRDefault="009D5BC4" w:rsidP="009D5BC4">
            <w:pPr>
              <w:rPr>
                <w:rFonts w:ascii="Tahoma" w:hAnsi="Tahoma" w:cs="Tahoma"/>
                <w:sz w:val="16"/>
                <w:szCs w:val="16"/>
                <w:lang w:val="en-US" w:eastAsia="en-US" w:bidi="ar-SA"/>
              </w:rPr>
            </w:pPr>
          </w:p>
        </w:tc>
      </w:tr>
      <w:tr w:rsidR="009D5BC4" w:rsidRPr="009D5BC4" w14:paraId="62FCBAB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3DF961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38EEED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D6E78B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218E111"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F7EF696"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4C68ED2"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061CCDB" w14:textId="77777777" w:rsidR="009D5BC4" w:rsidRPr="009D5BC4" w:rsidRDefault="009D5BC4" w:rsidP="009D5BC4">
            <w:pPr>
              <w:rPr>
                <w:sz w:val="20"/>
                <w:szCs w:val="20"/>
                <w:lang w:val="en-US" w:eastAsia="en-US" w:bidi="ar-SA"/>
              </w:rPr>
            </w:pPr>
          </w:p>
        </w:tc>
      </w:tr>
      <w:tr w:rsidR="009D5BC4" w:rsidRPr="009D5BC4" w14:paraId="7CAAF1A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4949B96"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421827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495DE5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47EF59C"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5A14B3F"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7D0872D"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5DEBAA3" w14:textId="77777777" w:rsidR="009D5BC4" w:rsidRPr="009D5BC4" w:rsidRDefault="009D5BC4" w:rsidP="009D5BC4">
            <w:pPr>
              <w:rPr>
                <w:sz w:val="20"/>
                <w:szCs w:val="20"/>
                <w:lang w:val="en-US" w:eastAsia="en-US" w:bidi="ar-SA"/>
              </w:rPr>
            </w:pPr>
          </w:p>
        </w:tc>
      </w:tr>
      <w:tr w:rsidR="009D5BC4" w:rsidRPr="009D5BC4" w14:paraId="24F64133"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4504956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w:t>
            </w:r>
          </w:p>
        </w:tc>
        <w:tc>
          <w:tcPr>
            <w:tcW w:w="4200" w:type="dxa"/>
            <w:vMerge w:val="restart"/>
            <w:tcBorders>
              <w:top w:val="nil"/>
              <w:left w:val="single" w:sz="4" w:space="0" w:color="auto"/>
              <w:bottom w:val="single" w:sz="4" w:space="0" w:color="auto"/>
              <w:right w:val="single" w:sz="4" w:space="0" w:color="auto"/>
            </w:tcBorders>
            <w:vAlign w:val="center"/>
            <w:hideMark/>
          </w:tcPr>
          <w:p w14:paraId="5BE4DAF3"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Битумная</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заливка</w:t>
            </w:r>
            <w:proofErr w:type="spellEnd"/>
            <w:r w:rsidRPr="009D5BC4">
              <w:rPr>
                <w:rFonts w:ascii="Tahoma" w:hAnsi="Tahoma" w:cs="Tahoma"/>
                <w:sz w:val="16"/>
                <w:szCs w:val="16"/>
                <w:lang w:val="en-US" w:eastAsia="en-US" w:bidi="ar-SA"/>
              </w:rPr>
              <w:t xml:space="preserve"> (4,12т/1000м)</w:t>
            </w:r>
            <w:r w:rsidRPr="009D5BC4">
              <w:rPr>
                <w:rFonts w:ascii="Tahoma" w:hAnsi="Tahoma" w:cs="Tahoma"/>
                <w:sz w:val="16"/>
                <w:szCs w:val="16"/>
                <w:vertAlign w:val="superscript"/>
                <w:lang w:val="en-US" w:eastAsia="en-US" w:bidi="ar-SA"/>
              </w:rPr>
              <w:t>2</w:t>
            </w:r>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5B0752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D8AD041"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4.6250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21640FE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265.774</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16C3C76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1229.205</w:t>
            </w:r>
          </w:p>
        </w:tc>
        <w:tc>
          <w:tcPr>
            <w:tcW w:w="36" w:type="dxa"/>
            <w:vAlign w:val="center"/>
            <w:hideMark/>
          </w:tcPr>
          <w:p w14:paraId="6FC64948" w14:textId="77777777" w:rsidR="009D5BC4" w:rsidRPr="009D5BC4" w:rsidRDefault="009D5BC4" w:rsidP="009D5BC4">
            <w:pPr>
              <w:rPr>
                <w:sz w:val="20"/>
                <w:szCs w:val="20"/>
                <w:lang w:val="en-US" w:eastAsia="en-US" w:bidi="ar-SA"/>
              </w:rPr>
            </w:pPr>
          </w:p>
        </w:tc>
      </w:tr>
      <w:tr w:rsidR="009D5BC4" w:rsidRPr="009D5BC4" w14:paraId="546DFF57"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63006B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B7D5A8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30645D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2B2BC79"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DF5469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5A230DA"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A38E9CB" w14:textId="77777777" w:rsidR="009D5BC4" w:rsidRPr="009D5BC4" w:rsidRDefault="009D5BC4" w:rsidP="009D5BC4">
            <w:pPr>
              <w:rPr>
                <w:rFonts w:ascii="Tahoma" w:hAnsi="Tahoma" w:cs="Tahoma"/>
                <w:sz w:val="16"/>
                <w:szCs w:val="16"/>
                <w:lang w:val="en-US" w:eastAsia="en-US" w:bidi="ar-SA"/>
              </w:rPr>
            </w:pPr>
          </w:p>
        </w:tc>
      </w:tr>
      <w:tr w:rsidR="009D5BC4" w:rsidRPr="009D5BC4" w14:paraId="59C482C2"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AE98A58"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C6D0E5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ECCC8B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13C365F"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DFEAEF5"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E8ABBA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B4ED169" w14:textId="77777777" w:rsidR="009D5BC4" w:rsidRPr="009D5BC4" w:rsidRDefault="009D5BC4" w:rsidP="009D5BC4">
            <w:pPr>
              <w:rPr>
                <w:sz w:val="20"/>
                <w:szCs w:val="20"/>
                <w:lang w:val="en-US" w:eastAsia="en-US" w:bidi="ar-SA"/>
              </w:rPr>
            </w:pPr>
          </w:p>
        </w:tc>
      </w:tr>
      <w:tr w:rsidR="009D5BC4" w:rsidRPr="009D5BC4" w14:paraId="75B0D34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2D92F9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104331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927B9E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4141C53"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28F7F94"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61E5265"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44BA975" w14:textId="77777777" w:rsidR="009D5BC4" w:rsidRPr="009D5BC4" w:rsidRDefault="009D5BC4" w:rsidP="009D5BC4">
            <w:pPr>
              <w:rPr>
                <w:sz w:val="20"/>
                <w:szCs w:val="20"/>
                <w:lang w:val="en-US" w:eastAsia="en-US" w:bidi="ar-SA"/>
              </w:rPr>
            </w:pPr>
          </w:p>
        </w:tc>
      </w:tr>
      <w:tr w:rsidR="009D5BC4" w:rsidRPr="009D5BC4" w14:paraId="2CCCBCB9"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BA5581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w:t>
            </w:r>
          </w:p>
        </w:tc>
        <w:tc>
          <w:tcPr>
            <w:tcW w:w="4200" w:type="dxa"/>
            <w:vMerge w:val="restart"/>
            <w:tcBorders>
              <w:top w:val="nil"/>
              <w:left w:val="single" w:sz="4" w:space="0" w:color="auto"/>
              <w:bottom w:val="single" w:sz="4" w:space="0" w:color="auto"/>
              <w:right w:val="single" w:sz="4" w:space="0" w:color="auto"/>
            </w:tcBorders>
            <w:vAlign w:val="center"/>
            <w:hideMark/>
          </w:tcPr>
          <w:p w14:paraId="3130CDA9"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Сбор строительного мусора, погрузка в самосвалы и вывоз на расстояние 13 км.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84E906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907A31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120.120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508FFC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4.981</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754A2FC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598.318</w:t>
            </w:r>
          </w:p>
        </w:tc>
        <w:tc>
          <w:tcPr>
            <w:tcW w:w="36" w:type="dxa"/>
            <w:vAlign w:val="center"/>
            <w:hideMark/>
          </w:tcPr>
          <w:p w14:paraId="3A175961" w14:textId="77777777" w:rsidR="009D5BC4" w:rsidRPr="009D5BC4" w:rsidRDefault="009D5BC4" w:rsidP="009D5BC4">
            <w:pPr>
              <w:rPr>
                <w:sz w:val="20"/>
                <w:szCs w:val="20"/>
                <w:lang w:val="en-US" w:eastAsia="en-US" w:bidi="ar-SA"/>
              </w:rPr>
            </w:pPr>
          </w:p>
        </w:tc>
      </w:tr>
      <w:tr w:rsidR="009D5BC4" w:rsidRPr="009D5BC4" w14:paraId="278F107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570E0E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6717DC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AF3E09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8FACBE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86D43B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2CBCBC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F555448" w14:textId="77777777" w:rsidR="009D5BC4" w:rsidRPr="009D5BC4" w:rsidRDefault="009D5BC4" w:rsidP="009D5BC4">
            <w:pPr>
              <w:rPr>
                <w:rFonts w:ascii="Tahoma" w:hAnsi="Tahoma" w:cs="Tahoma"/>
                <w:sz w:val="16"/>
                <w:szCs w:val="16"/>
                <w:lang w:val="en-US" w:eastAsia="en-US" w:bidi="ar-SA"/>
              </w:rPr>
            </w:pPr>
          </w:p>
        </w:tc>
      </w:tr>
      <w:tr w:rsidR="009D5BC4" w:rsidRPr="009D5BC4" w14:paraId="7F87374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6779BE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5A5556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2CADBE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B636504"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F272F75"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D546FA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B4C0C79" w14:textId="77777777" w:rsidR="009D5BC4" w:rsidRPr="009D5BC4" w:rsidRDefault="009D5BC4" w:rsidP="009D5BC4">
            <w:pPr>
              <w:rPr>
                <w:sz w:val="20"/>
                <w:szCs w:val="20"/>
                <w:lang w:val="en-US" w:eastAsia="en-US" w:bidi="ar-SA"/>
              </w:rPr>
            </w:pPr>
          </w:p>
        </w:tc>
      </w:tr>
      <w:tr w:rsidR="009D5BC4" w:rsidRPr="009D5BC4" w14:paraId="19F9EA39"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16076EA"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CBE937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62D5A9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4F8FDA3"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F274B8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18A4B7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17D2B7B" w14:textId="77777777" w:rsidR="009D5BC4" w:rsidRPr="009D5BC4" w:rsidRDefault="009D5BC4" w:rsidP="009D5BC4">
            <w:pPr>
              <w:rPr>
                <w:sz w:val="20"/>
                <w:szCs w:val="20"/>
                <w:lang w:val="en-US" w:eastAsia="en-US" w:bidi="ar-SA"/>
              </w:rPr>
            </w:pPr>
          </w:p>
        </w:tc>
      </w:tr>
      <w:tr w:rsidR="009D5BC4" w:rsidRPr="009D5BC4" w14:paraId="4434CBEC"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239B4CB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6</w:t>
            </w:r>
          </w:p>
        </w:tc>
        <w:tc>
          <w:tcPr>
            <w:tcW w:w="4200" w:type="dxa"/>
            <w:vMerge w:val="restart"/>
            <w:tcBorders>
              <w:top w:val="nil"/>
              <w:left w:val="single" w:sz="4" w:space="0" w:color="auto"/>
              <w:bottom w:val="single" w:sz="4" w:space="0" w:color="auto"/>
              <w:right w:val="single" w:sz="4" w:space="0" w:color="auto"/>
            </w:tcBorders>
            <w:vAlign w:val="center"/>
            <w:hideMark/>
          </w:tcPr>
          <w:p w14:paraId="17DA2727"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Выполнение выравнивающего слоя из смеси а/б</w:t>
            </w:r>
            <w:r w:rsidRPr="009D5BC4">
              <w:rPr>
                <w:rFonts w:ascii="Tahoma" w:hAnsi="Tahoma" w:cs="Tahoma"/>
                <w:sz w:val="16"/>
                <w:szCs w:val="16"/>
                <w:vertAlign w:val="subscript"/>
                <w:lang w:eastAsia="en-US" w:bidi="ar-SA"/>
              </w:rPr>
              <w:t>между.</w:t>
            </w:r>
            <w:r w:rsidRPr="009D5BC4">
              <w:rPr>
                <w:rFonts w:ascii="Tahoma" w:hAnsi="Tahoma" w:cs="Tahoma"/>
                <w:sz w:val="16"/>
                <w:szCs w:val="16"/>
                <w:lang w:eastAsia="en-US" w:bidi="ar-SA"/>
              </w:rPr>
              <w:t>=3см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71CB88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3DF866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2338.750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1331CB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43.174</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20E089E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100973.193</w:t>
            </w:r>
          </w:p>
        </w:tc>
        <w:tc>
          <w:tcPr>
            <w:tcW w:w="36" w:type="dxa"/>
            <w:vAlign w:val="center"/>
            <w:hideMark/>
          </w:tcPr>
          <w:p w14:paraId="6116D6A1" w14:textId="77777777" w:rsidR="009D5BC4" w:rsidRPr="009D5BC4" w:rsidRDefault="009D5BC4" w:rsidP="009D5BC4">
            <w:pPr>
              <w:rPr>
                <w:sz w:val="20"/>
                <w:szCs w:val="20"/>
                <w:lang w:val="en-US" w:eastAsia="en-US" w:bidi="ar-SA"/>
              </w:rPr>
            </w:pPr>
          </w:p>
        </w:tc>
      </w:tr>
      <w:tr w:rsidR="009D5BC4" w:rsidRPr="009D5BC4" w14:paraId="585A23D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87FEE68"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EE9E52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E09973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0FABE5F"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E660E7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C46B24B"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F32BBC3" w14:textId="77777777" w:rsidR="009D5BC4" w:rsidRPr="009D5BC4" w:rsidRDefault="009D5BC4" w:rsidP="009D5BC4">
            <w:pPr>
              <w:rPr>
                <w:rFonts w:ascii="Tahoma" w:hAnsi="Tahoma" w:cs="Tahoma"/>
                <w:sz w:val="16"/>
                <w:szCs w:val="16"/>
                <w:lang w:val="en-US" w:eastAsia="en-US" w:bidi="ar-SA"/>
              </w:rPr>
            </w:pPr>
          </w:p>
        </w:tc>
      </w:tr>
      <w:tr w:rsidR="009D5BC4" w:rsidRPr="009D5BC4" w14:paraId="4817A3A9"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51E06FD"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BFED28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9DE7A5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708A03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0F74FC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ABD1B93"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3D7C7C5" w14:textId="77777777" w:rsidR="009D5BC4" w:rsidRPr="009D5BC4" w:rsidRDefault="009D5BC4" w:rsidP="009D5BC4">
            <w:pPr>
              <w:rPr>
                <w:sz w:val="20"/>
                <w:szCs w:val="20"/>
                <w:lang w:val="en-US" w:eastAsia="en-US" w:bidi="ar-SA"/>
              </w:rPr>
            </w:pPr>
          </w:p>
        </w:tc>
      </w:tr>
      <w:tr w:rsidR="009D5BC4" w:rsidRPr="009D5BC4" w14:paraId="0233E60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DEE7518"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00EE65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6A89D6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DAA8E64"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32591B5"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3539E8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9F474DD" w14:textId="77777777" w:rsidR="009D5BC4" w:rsidRPr="009D5BC4" w:rsidRDefault="009D5BC4" w:rsidP="009D5BC4">
            <w:pPr>
              <w:rPr>
                <w:sz w:val="20"/>
                <w:szCs w:val="20"/>
                <w:lang w:val="en-US" w:eastAsia="en-US" w:bidi="ar-SA"/>
              </w:rPr>
            </w:pPr>
          </w:p>
        </w:tc>
      </w:tr>
      <w:tr w:rsidR="009D5BC4" w:rsidRPr="009D5BC4" w14:paraId="0C53568A"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C0C66A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w:t>
            </w:r>
          </w:p>
        </w:tc>
        <w:tc>
          <w:tcPr>
            <w:tcW w:w="4200" w:type="dxa"/>
            <w:vMerge w:val="restart"/>
            <w:tcBorders>
              <w:top w:val="nil"/>
              <w:left w:val="single" w:sz="4" w:space="0" w:color="auto"/>
              <w:bottom w:val="single" w:sz="4" w:space="0" w:color="auto"/>
              <w:right w:val="single" w:sz="4" w:space="0" w:color="auto"/>
            </w:tcBorders>
            <w:vAlign w:val="center"/>
            <w:hideMark/>
          </w:tcPr>
          <w:p w14:paraId="22CB9CF2"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Обработка поверхности битумной эмульсией, 1м</w:t>
            </w:r>
            <w:r w:rsidRPr="009D5BC4">
              <w:rPr>
                <w:rFonts w:ascii="Tahoma" w:hAnsi="Tahoma" w:cs="Tahoma"/>
                <w:sz w:val="16"/>
                <w:szCs w:val="16"/>
                <w:vertAlign w:val="superscript"/>
                <w:lang w:eastAsia="en-US" w:bidi="ar-SA"/>
              </w:rPr>
              <w:t>2</w:t>
            </w:r>
            <w:r w:rsidRPr="009D5BC4">
              <w:rPr>
                <w:rFonts w:ascii="Tahoma" w:hAnsi="Tahoma" w:cs="Tahoma"/>
                <w:sz w:val="16"/>
                <w:szCs w:val="16"/>
                <w:lang w:eastAsia="en-US" w:bidi="ar-SA"/>
              </w:rPr>
              <w:t>-0,3л</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850ACD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A0334B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3.0310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809C89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397.147</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2A62061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1203.753</w:t>
            </w:r>
          </w:p>
        </w:tc>
        <w:tc>
          <w:tcPr>
            <w:tcW w:w="36" w:type="dxa"/>
            <w:vAlign w:val="center"/>
            <w:hideMark/>
          </w:tcPr>
          <w:p w14:paraId="0D90EFFC" w14:textId="77777777" w:rsidR="009D5BC4" w:rsidRPr="009D5BC4" w:rsidRDefault="009D5BC4" w:rsidP="009D5BC4">
            <w:pPr>
              <w:rPr>
                <w:sz w:val="20"/>
                <w:szCs w:val="20"/>
                <w:lang w:val="en-US" w:eastAsia="en-US" w:bidi="ar-SA"/>
              </w:rPr>
            </w:pPr>
          </w:p>
        </w:tc>
      </w:tr>
      <w:tr w:rsidR="009D5BC4" w:rsidRPr="009D5BC4" w14:paraId="4F9155F0"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42BA44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9492D5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75CAF9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9C8A63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19D89F0"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3C17CA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0D6E810" w14:textId="77777777" w:rsidR="009D5BC4" w:rsidRPr="009D5BC4" w:rsidRDefault="009D5BC4" w:rsidP="009D5BC4">
            <w:pPr>
              <w:rPr>
                <w:rFonts w:ascii="Tahoma" w:hAnsi="Tahoma" w:cs="Tahoma"/>
                <w:sz w:val="16"/>
                <w:szCs w:val="16"/>
                <w:lang w:val="en-US" w:eastAsia="en-US" w:bidi="ar-SA"/>
              </w:rPr>
            </w:pPr>
          </w:p>
        </w:tc>
      </w:tr>
      <w:tr w:rsidR="009D5BC4" w:rsidRPr="009D5BC4" w14:paraId="508CED8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59AA927"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957F30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E13B77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5728BE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66EDD64"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62FF41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8B3B0A7" w14:textId="77777777" w:rsidR="009D5BC4" w:rsidRPr="009D5BC4" w:rsidRDefault="009D5BC4" w:rsidP="009D5BC4">
            <w:pPr>
              <w:rPr>
                <w:sz w:val="20"/>
                <w:szCs w:val="20"/>
                <w:lang w:val="en-US" w:eastAsia="en-US" w:bidi="ar-SA"/>
              </w:rPr>
            </w:pPr>
          </w:p>
        </w:tc>
      </w:tr>
      <w:tr w:rsidR="009D5BC4" w:rsidRPr="009D5BC4" w14:paraId="7628FA04"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9804AD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9C450A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B561C9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1946AA3"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5CB9A27"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EE580B7"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587CF4F" w14:textId="77777777" w:rsidR="009D5BC4" w:rsidRPr="009D5BC4" w:rsidRDefault="009D5BC4" w:rsidP="009D5BC4">
            <w:pPr>
              <w:rPr>
                <w:sz w:val="20"/>
                <w:szCs w:val="20"/>
                <w:lang w:val="en-US" w:eastAsia="en-US" w:bidi="ar-SA"/>
              </w:rPr>
            </w:pPr>
          </w:p>
        </w:tc>
      </w:tr>
      <w:tr w:rsidR="009D5BC4" w:rsidRPr="009D5BC4" w14:paraId="6EFBB560"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D0C501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8</w:t>
            </w:r>
          </w:p>
        </w:tc>
        <w:tc>
          <w:tcPr>
            <w:tcW w:w="4200" w:type="dxa"/>
            <w:vMerge w:val="restart"/>
            <w:tcBorders>
              <w:top w:val="nil"/>
              <w:left w:val="single" w:sz="4" w:space="0" w:color="auto"/>
              <w:bottom w:val="single" w:sz="4" w:space="0" w:color="auto"/>
              <w:right w:val="single" w:sz="4" w:space="0" w:color="auto"/>
            </w:tcBorders>
            <w:vAlign w:val="center"/>
            <w:hideMark/>
          </w:tcPr>
          <w:p w14:paraId="7C690D5E"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 xml:space="preserve">Покрытие выполнено мелкозернистым плотным горячедеформированным а/б </w:t>
            </w:r>
            <w:r w:rsidRPr="009D5BC4">
              <w:rPr>
                <w:rFonts w:ascii="Tahoma" w:hAnsi="Tahoma" w:cs="Tahoma"/>
                <w:sz w:val="16"/>
                <w:szCs w:val="16"/>
                <w:lang w:val="en-US" w:eastAsia="en-US" w:bidi="ar-SA"/>
              </w:rPr>
              <w:t>h</w:t>
            </w:r>
            <w:r w:rsidRPr="009D5BC4">
              <w:rPr>
                <w:rFonts w:ascii="Tahoma" w:hAnsi="Tahoma" w:cs="Tahoma"/>
                <w:sz w:val="16"/>
                <w:szCs w:val="16"/>
                <w:lang w:eastAsia="en-US" w:bidi="ar-SA"/>
              </w:rPr>
              <w:t>=5см тип «Б» ГОСТ 9128-2013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532C3E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791B54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9355.0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BE5430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5.143</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5487D1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48112.765</w:t>
            </w:r>
          </w:p>
        </w:tc>
        <w:tc>
          <w:tcPr>
            <w:tcW w:w="36" w:type="dxa"/>
            <w:vAlign w:val="center"/>
            <w:hideMark/>
          </w:tcPr>
          <w:p w14:paraId="48F4B620" w14:textId="77777777" w:rsidR="009D5BC4" w:rsidRPr="009D5BC4" w:rsidRDefault="009D5BC4" w:rsidP="009D5BC4">
            <w:pPr>
              <w:rPr>
                <w:sz w:val="20"/>
                <w:szCs w:val="20"/>
                <w:lang w:val="en-US" w:eastAsia="en-US" w:bidi="ar-SA"/>
              </w:rPr>
            </w:pPr>
          </w:p>
        </w:tc>
      </w:tr>
      <w:tr w:rsidR="009D5BC4" w:rsidRPr="009D5BC4" w14:paraId="19E928C9"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96A1637"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5E31D0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4DCDE8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8526E4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D5CCC3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C14407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FF8E154" w14:textId="77777777" w:rsidR="009D5BC4" w:rsidRPr="009D5BC4" w:rsidRDefault="009D5BC4" w:rsidP="009D5BC4">
            <w:pPr>
              <w:rPr>
                <w:rFonts w:ascii="Tahoma" w:hAnsi="Tahoma" w:cs="Tahoma"/>
                <w:sz w:val="16"/>
                <w:szCs w:val="16"/>
                <w:lang w:val="en-US" w:eastAsia="en-US" w:bidi="ar-SA"/>
              </w:rPr>
            </w:pPr>
          </w:p>
        </w:tc>
      </w:tr>
      <w:tr w:rsidR="009D5BC4" w:rsidRPr="009D5BC4" w14:paraId="737550F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0CE759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B831CF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FFC1A0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57EA17B"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605D4F5"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8C79CB5"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CD3C690" w14:textId="77777777" w:rsidR="009D5BC4" w:rsidRPr="009D5BC4" w:rsidRDefault="009D5BC4" w:rsidP="009D5BC4">
            <w:pPr>
              <w:rPr>
                <w:sz w:val="20"/>
                <w:szCs w:val="20"/>
                <w:lang w:val="en-US" w:eastAsia="en-US" w:bidi="ar-SA"/>
              </w:rPr>
            </w:pPr>
          </w:p>
        </w:tc>
      </w:tr>
      <w:tr w:rsidR="009D5BC4" w:rsidRPr="009D5BC4" w14:paraId="6F33BB8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6B0C91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72010D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433B21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E442B64"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8419204"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68B728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EB48A8A" w14:textId="77777777" w:rsidR="009D5BC4" w:rsidRPr="009D5BC4" w:rsidRDefault="009D5BC4" w:rsidP="009D5BC4">
            <w:pPr>
              <w:rPr>
                <w:sz w:val="20"/>
                <w:szCs w:val="20"/>
                <w:lang w:val="en-US" w:eastAsia="en-US" w:bidi="ar-SA"/>
              </w:rPr>
            </w:pPr>
          </w:p>
        </w:tc>
      </w:tr>
      <w:tr w:rsidR="009D5BC4" w:rsidRPr="009D5BC4" w14:paraId="3E923BCB" w14:textId="77777777" w:rsidTr="009D5BC4">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2EAD28F1"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4200" w:type="dxa"/>
            <w:tcBorders>
              <w:top w:val="nil"/>
              <w:left w:val="nil"/>
              <w:bottom w:val="single" w:sz="4" w:space="0" w:color="auto"/>
              <w:right w:val="single" w:sz="4" w:space="0" w:color="auto"/>
            </w:tcBorders>
            <w:shd w:val="clear" w:color="000000" w:fill="F2F2F2"/>
            <w:noWrap/>
            <w:vAlign w:val="center"/>
            <w:hideMark/>
          </w:tcPr>
          <w:p w14:paraId="440880BD" w14:textId="77777777" w:rsidR="009D5BC4" w:rsidRPr="009D5BC4" w:rsidRDefault="009D5BC4" w:rsidP="009D5BC4">
            <w:pPr>
              <w:rPr>
                <w:rFonts w:ascii="Tahoma" w:hAnsi="Tahoma" w:cs="Tahoma"/>
                <w:b/>
                <w:bCs/>
                <w:i/>
                <w:iCs/>
                <w:sz w:val="20"/>
                <w:szCs w:val="20"/>
                <w:lang w:val="en-US" w:eastAsia="en-US" w:bidi="ar-SA"/>
              </w:rPr>
            </w:pPr>
            <w:proofErr w:type="spellStart"/>
            <w:r w:rsidRPr="009D5BC4">
              <w:rPr>
                <w:rFonts w:ascii="Tahoma" w:hAnsi="Tahoma" w:cs="Tahoma"/>
                <w:b/>
                <w:bCs/>
                <w:i/>
                <w:iCs/>
                <w:sz w:val="20"/>
                <w:szCs w:val="20"/>
                <w:lang w:val="en-US" w:eastAsia="en-US" w:bidi="ar-SA"/>
              </w:rPr>
              <w:t>Общий</w:t>
            </w:r>
            <w:proofErr w:type="spellEnd"/>
          </w:p>
        </w:tc>
        <w:tc>
          <w:tcPr>
            <w:tcW w:w="960" w:type="dxa"/>
            <w:tcBorders>
              <w:top w:val="nil"/>
              <w:left w:val="nil"/>
              <w:bottom w:val="single" w:sz="4" w:space="0" w:color="auto"/>
              <w:right w:val="single" w:sz="4" w:space="0" w:color="auto"/>
            </w:tcBorders>
            <w:shd w:val="clear" w:color="000000" w:fill="F2F2F2"/>
            <w:noWrap/>
            <w:vAlign w:val="bottom"/>
            <w:hideMark/>
          </w:tcPr>
          <w:p w14:paraId="153FAEAD"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471CD86C"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38A77C34"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1780" w:type="dxa"/>
            <w:tcBorders>
              <w:top w:val="nil"/>
              <w:left w:val="nil"/>
              <w:bottom w:val="single" w:sz="4" w:space="0" w:color="auto"/>
              <w:right w:val="single" w:sz="4" w:space="0" w:color="auto"/>
            </w:tcBorders>
            <w:shd w:val="clear" w:color="000000" w:fill="F2F2F2"/>
            <w:noWrap/>
            <w:vAlign w:val="center"/>
            <w:hideMark/>
          </w:tcPr>
          <w:p w14:paraId="0C54AFFC" w14:textId="77777777" w:rsidR="009D5BC4" w:rsidRPr="009D5BC4" w:rsidRDefault="009D5BC4" w:rsidP="009D5BC4">
            <w:pPr>
              <w:jc w:val="right"/>
              <w:rPr>
                <w:rFonts w:ascii="Tahoma" w:hAnsi="Tahoma" w:cs="Tahoma"/>
                <w:b/>
                <w:bCs/>
                <w:sz w:val="18"/>
                <w:szCs w:val="18"/>
                <w:lang w:val="en-US" w:eastAsia="en-US" w:bidi="ar-SA"/>
              </w:rPr>
            </w:pPr>
            <w:r w:rsidRPr="009D5BC4">
              <w:rPr>
                <w:rFonts w:ascii="Tahoma" w:hAnsi="Tahoma" w:cs="Tahoma"/>
                <w:b/>
                <w:bCs/>
                <w:sz w:val="18"/>
                <w:szCs w:val="18"/>
                <w:lang w:val="en-US" w:eastAsia="en-US" w:bidi="ar-SA"/>
              </w:rPr>
              <w:t>170893.840</w:t>
            </w:r>
          </w:p>
        </w:tc>
        <w:tc>
          <w:tcPr>
            <w:tcW w:w="36" w:type="dxa"/>
            <w:vAlign w:val="center"/>
            <w:hideMark/>
          </w:tcPr>
          <w:p w14:paraId="27F008E7" w14:textId="77777777" w:rsidR="009D5BC4" w:rsidRPr="009D5BC4" w:rsidRDefault="009D5BC4" w:rsidP="009D5BC4">
            <w:pPr>
              <w:rPr>
                <w:sz w:val="20"/>
                <w:szCs w:val="20"/>
                <w:lang w:val="en-US" w:eastAsia="en-US" w:bidi="ar-SA"/>
              </w:rPr>
            </w:pPr>
          </w:p>
        </w:tc>
      </w:tr>
      <w:tr w:rsidR="009D5BC4" w:rsidRPr="009D5BC4" w14:paraId="6327CE79"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B0CA53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 </w:t>
            </w:r>
          </w:p>
        </w:tc>
        <w:tc>
          <w:tcPr>
            <w:tcW w:w="4200" w:type="dxa"/>
            <w:vMerge w:val="restart"/>
            <w:tcBorders>
              <w:top w:val="nil"/>
              <w:left w:val="single" w:sz="4" w:space="0" w:color="auto"/>
              <w:bottom w:val="single" w:sz="4" w:space="0" w:color="auto"/>
              <w:right w:val="single" w:sz="4" w:space="0" w:color="auto"/>
            </w:tcBorders>
            <w:vAlign w:val="center"/>
            <w:hideMark/>
          </w:tcPr>
          <w:p w14:paraId="7F2B6AAC" w14:textId="77777777" w:rsidR="009D5BC4" w:rsidRPr="009D5BC4" w:rsidRDefault="009D5BC4" w:rsidP="009D5BC4">
            <w:pPr>
              <w:rPr>
                <w:rFonts w:ascii="Tahoma" w:hAnsi="Tahoma" w:cs="Tahoma"/>
                <w:b/>
                <w:bCs/>
                <w:sz w:val="16"/>
                <w:szCs w:val="16"/>
                <w:u w:val="single"/>
                <w:lang w:val="en-US" w:eastAsia="en-US" w:bidi="ar-SA"/>
              </w:rPr>
            </w:pPr>
            <w:proofErr w:type="spellStart"/>
            <w:r w:rsidRPr="009D5BC4">
              <w:rPr>
                <w:rFonts w:ascii="Tahoma" w:hAnsi="Tahoma" w:cs="Tahoma"/>
                <w:b/>
                <w:bCs/>
                <w:sz w:val="16"/>
                <w:szCs w:val="16"/>
                <w:u w:val="single"/>
                <w:lang w:val="en-US" w:eastAsia="en-US" w:bidi="ar-SA"/>
              </w:rPr>
              <w:t>Ремонт</w:t>
            </w:r>
            <w:proofErr w:type="spellEnd"/>
            <w:r w:rsidRPr="009D5BC4">
              <w:rPr>
                <w:rFonts w:ascii="Tahoma" w:hAnsi="Tahoma" w:cs="Tahoma"/>
                <w:b/>
                <w:bCs/>
                <w:sz w:val="16"/>
                <w:szCs w:val="16"/>
                <w:u w:val="single"/>
                <w:lang w:val="en-US" w:eastAsia="en-US" w:bidi="ar-SA"/>
              </w:rPr>
              <w:t xml:space="preserve"> </w:t>
            </w:r>
            <w:proofErr w:type="spellStart"/>
            <w:r w:rsidRPr="009D5BC4">
              <w:rPr>
                <w:rFonts w:ascii="Tahoma" w:hAnsi="Tahoma" w:cs="Tahoma"/>
                <w:b/>
                <w:bCs/>
                <w:sz w:val="16"/>
                <w:szCs w:val="16"/>
                <w:u w:val="single"/>
                <w:lang w:val="en-US" w:eastAsia="en-US" w:bidi="ar-SA"/>
              </w:rPr>
              <w:t>люков</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3FA8491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 </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607B8F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 </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14FA08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0.000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46CDB80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0.00</w:t>
            </w:r>
          </w:p>
        </w:tc>
        <w:tc>
          <w:tcPr>
            <w:tcW w:w="36" w:type="dxa"/>
            <w:vAlign w:val="center"/>
            <w:hideMark/>
          </w:tcPr>
          <w:p w14:paraId="5D1AAB3B" w14:textId="77777777" w:rsidR="009D5BC4" w:rsidRPr="009D5BC4" w:rsidRDefault="009D5BC4" w:rsidP="009D5BC4">
            <w:pPr>
              <w:rPr>
                <w:sz w:val="20"/>
                <w:szCs w:val="20"/>
                <w:lang w:val="en-US" w:eastAsia="en-US" w:bidi="ar-SA"/>
              </w:rPr>
            </w:pPr>
          </w:p>
        </w:tc>
      </w:tr>
      <w:tr w:rsidR="009D5BC4" w:rsidRPr="009D5BC4" w14:paraId="7742CFE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928E236"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07AD477" w14:textId="77777777" w:rsidR="009D5BC4" w:rsidRPr="009D5BC4" w:rsidRDefault="009D5BC4" w:rsidP="009D5BC4">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335781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54D50F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228F38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814608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0C7ACF4" w14:textId="77777777" w:rsidR="009D5BC4" w:rsidRPr="009D5BC4" w:rsidRDefault="009D5BC4" w:rsidP="009D5BC4">
            <w:pPr>
              <w:rPr>
                <w:rFonts w:ascii="Tahoma" w:hAnsi="Tahoma" w:cs="Tahoma"/>
                <w:sz w:val="16"/>
                <w:szCs w:val="16"/>
                <w:lang w:val="en-US" w:eastAsia="en-US" w:bidi="ar-SA"/>
              </w:rPr>
            </w:pPr>
          </w:p>
        </w:tc>
      </w:tr>
      <w:tr w:rsidR="009D5BC4" w:rsidRPr="009D5BC4" w14:paraId="3D330ECA"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92F9548"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17ED170" w14:textId="77777777" w:rsidR="009D5BC4" w:rsidRPr="009D5BC4" w:rsidRDefault="009D5BC4" w:rsidP="009D5BC4">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93566D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0B725F1"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D374E3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DC16323"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F04FB8C" w14:textId="77777777" w:rsidR="009D5BC4" w:rsidRPr="009D5BC4" w:rsidRDefault="009D5BC4" w:rsidP="009D5BC4">
            <w:pPr>
              <w:rPr>
                <w:sz w:val="20"/>
                <w:szCs w:val="20"/>
                <w:lang w:val="en-US" w:eastAsia="en-US" w:bidi="ar-SA"/>
              </w:rPr>
            </w:pPr>
          </w:p>
        </w:tc>
      </w:tr>
      <w:tr w:rsidR="009D5BC4" w:rsidRPr="009D5BC4" w14:paraId="4A953CF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ACB288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EDFD33D" w14:textId="77777777" w:rsidR="009D5BC4" w:rsidRPr="009D5BC4" w:rsidRDefault="009D5BC4" w:rsidP="009D5BC4">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BB7842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A56BB5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C5CEDC4"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41A3BCA"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D748815" w14:textId="77777777" w:rsidR="009D5BC4" w:rsidRPr="009D5BC4" w:rsidRDefault="009D5BC4" w:rsidP="009D5BC4">
            <w:pPr>
              <w:rPr>
                <w:sz w:val="20"/>
                <w:szCs w:val="20"/>
                <w:lang w:val="en-US" w:eastAsia="en-US" w:bidi="ar-SA"/>
              </w:rPr>
            </w:pPr>
          </w:p>
        </w:tc>
      </w:tr>
      <w:tr w:rsidR="009D5BC4" w:rsidRPr="009D5BC4" w14:paraId="76E5F6E4"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5A51619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w:t>
            </w:r>
          </w:p>
        </w:tc>
        <w:tc>
          <w:tcPr>
            <w:tcW w:w="4200" w:type="dxa"/>
            <w:vMerge w:val="restart"/>
            <w:tcBorders>
              <w:top w:val="nil"/>
              <w:left w:val="single" w:sz="4" w:space="0" w:color="auto"/>
              <w:bottom w:val="single" w:sz="4" w:space="0" w:color="auto"/>
              <w:right w:val="single" w:sz="4" w:space="0" w:color="auto"/>
            </w:tcBorders>
            <w:vAlign w:val="center"/>
            <w:hideMark/>
          </w:tcPr>
          <w:p w14:paraId="7F19DA15"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Демонтаж существующих плит люков на подъемно-разгрузочных машинах</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DD05DFA"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DB20D8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26</w:t>
            </w:r>
          </w:p>
        </w:tc>
        <w:tc>
          <w:tcPr>
            <w:tcW w:w="924" w:type="dxa"/>
            <w:vMerge w:val="restart"/>
            <w:tcBorders>
              <w:top w:val="nil"/>
              <w:left w:val="single" w:sz="4" w:space="0" w:color="auto"/>
              <w:bottom w:val="single" w:sz="4" w:space="0" w:color="auto"/>
              <w:right w:val="single" w:sz="4" w:space="0" w:color="auto"/>
            </w:tcBorders>
            <w:noWrap/>
            <w:vAlign w:val="center"/>
            <w:hideMark/>
          </w:tcPr>
          <w:p w14:paraId="12BD8F0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1.699</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D24754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44.174</w:t>
            </w:r>
          </w:p>
        </w:tc>
        <w:tc>
          <w:tcPr>
            <w:tcW w:w="36" w:type="dxa"/>
            <w:vAlign w:val="center"/>
            <w:hideMark/>
          </w:tcPr>
          <w:p w14:paraId="4AB4030D" w14:textId="77777777" w:rsidR="009D5BC4" w:rsidRPr="009D5BC4" w:rsidRDefault="009D5BC4" w:rsidP="009D5BC4">
            <w:pPr>
              <w:rPr>
                <w:sz w:val="20"/>
                <w:szCs w:val="20"/>
                <w:lang w:val="en-US" w:eastAsia="en-US" w:bidi="ar-SA"/>
              </w:rPr>
            </w:pPr>
          </w:p>
        </w:tc>
      </w:tr>
      <w:tr w:rsidR="009D5BC4" w:rsidRPr="009D5BC4" w14:paraId="0FB63CB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F3D7B9E"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4BC40B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50C01C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8ADF456"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4833911"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931395D"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07265C0" w14:textId="77777777" w:rsidR="009D5BC4" w:rsidRPr="009D5BC4" w:rsidRDefault="009D5BC4" w:rsidP="009D5BC4">
            <w:pPr>
              <w:rPr>
                <w:rFonts w:ascii="Tahoma" w:hAnsi="Tahoma" w:cs="Tahoma"/>
                <w:sz w:val="16"/>
                <w:szCs w:val="16"/>
                <w:lang w:val="en-US" w:eastAsia="en-US" w:bidi="ar-SA"/>
              </w:rPr>
            </w:pPr>
          </w:p>
        </w:tc>
      </w:tr>
      <w:tr w:rsidR="009D5BC4" w:rsidRPr="009D5BC4" w14:paraId="275144BA"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D44C4CC"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23EB16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A28C0D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879EA30"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81A3296"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013AE23"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E0C421E" w14:textId="77777777" w:rsidR="009D5BC4" w:rsidRPr="009D5BC4" w:rsidRDefault="009D5BC4" w:rsidP="009D5BC4">
            <w:pPr>
              <w:rPr>
                <w:sz w:val="20"/>
                <w:szCs w:val="20"/>
                <w:lang w:val="en-US" w:eastAsia="en-US" w:bidi="ar-SA"/>
              </w:rPr>
            </w:pPr>
          </w:p>
        </w:tc>
      </w:tr>
      <w:tr w:rsidR="009D5BC4" w:rsidRPr="009D5BC4" w14:paraId="31A4EEE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3C66683"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D57B2B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86FEB8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8AB53B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FB84E41"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C9EF039"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872A808" w14:textId="77777777" w:rsidR="009D5BC4" w:rsidRPr="009D5BC4" w:rsidRDefault="009D5BC4" w:rsidP="009D5BC4">
            <w:pPr>
              <w:rPr>
                <w:sz w:val="20"/>
                <w:szCs w:val="20"/>
                <w:lang w:val="en-US" w:eastAsia="en-US" w:bidi="ar-SA"/>
              </w:rPr>
            </w:pPr>
          </w:p>
        </w:tc>
      </w:tr>
      <w:tr w:rsidR="009D5BC4" w:rsidRPr="009D5BC4" w14:paraId="3883A8A5"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F6E165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w:t>
            </w:r>
          </w:p>
        </w:tc>
        <w:tc>
          <w:tcPr>
            <w:tcW w:w="4200" w:type="dxa"/>
            <w:vMerge w:val="restart"/>
            <w:tcBorders>
              <w:top w:val="nil"/>
              <w:left w:val="single" w:sz="4" w:space="0" w:color="auto"/>
              <w:bottom w:val="single" w:sz="4" w:space="0" w:color="auto"/>
              <w:right w:val="single" w:sz="4" w:space="0" w:color="auto"/>
            </w:tcBorders>
            <w:vAlign w:val="center"/>
            <w:hideMark/>
          </w:tcPr>
          <w:p w14:paraId="5D5CF70D"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Вывоз плит на свалку в 13 км.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27EA4E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F8A3E49"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30.420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584721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4.400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551930E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133.848</w:t>
            </w:r>
          </w:p>
        </w:tc>
        <w:tc>
          <w:tcPr>
            <w:tcW w:w="36" w:type="dxa"/>
            <w:vAlign w:val="center"/>
            <w:hideMark/>
          </w:tcPr>
          <w:p w14:paraId="4275B3E8" w14:textId="77777777" w:rsidR="009D5BC4" w:rsidRPr="009D5BC4" w:rsidRDefault="009D5BC4" w:rsidP="009D5BC4">
            <w:pPr>
              <w:rPr>
                <w:sz w:val="20"/>
                <w:szCs w:val="20"/>
                <w:lang w:val="en-US" w:eastAsia="en-US" w:bidi="ar-SA"/>
              </w:rPr>
            </w:pPr>
          </w:p>
        </w:tc>
      </w:tr>
      <w:tr w:rsidR="009D5BC4" w:rsidRPr="009D5BC4" w14:paraId="37EA1CFE"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DE981D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227861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14F66B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E25206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159BF41"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B0AE94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CA4C36D" w14:textId="77777777" w:rsidR="009D5BC4" w:rsidRPr="009D5BC4" w:rsidRDefault="009D5BC4" w:rsidP="009D5BC4">
            <w:pPr>
              <w:rPr>
                <w:rFonts w:ascii="Tahoma" w:hAnsi="Tahoma" w:cs="Tahoma"/>
                <w:sz w:val="16"/>
                <w:szCs w:val="16"/>
                <w:lang w:val="en-US" w:eastAsia="en-US" w:bidi="ar-SA"/>
              </w:rPr>
            </w:pPr>
          </w:p>
        </w:tc>
      </w:tr>
      <w:tr w:rsidR="009D5BC4" w:rsidRPr="009D5BC4" w14:paraId="7FD741BF"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B67016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9AECBE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1D128D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017DA34"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E1AD587"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67E97AD"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18D969A" w14:textId="77777777" w:rsidR="009D5BC4" w:rsidRPr="009D5BC4" w:rsidRDefault="009D5BC4" w:rsidP="009D5BC4">
            <w:pPr>
              <w:rPr>
                <w:sz w:val="20"/>
                <w:szCs w:val="20"/>
                <w:lang w:val="en-US" w:eastAsia="en-US" w:bidi="ar-SA"/>
              </w:rPr>
            </w:pPr>
          </w:p>
        </w:tc>
      </w:tr>
      <w:tr w:rsidR="009D5BC4" w:rsidRPr="009D5BC4" w14:paraId="4FB5CC0A"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002383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034861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A097CA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8FFAE9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3DAB3B9"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82D8F42"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6DDA2A8" w14:textId="77777777" w:rsidR="009D5BC4" w:rsidRPr="009D5BC4" w:rsidRDefault="009D5BC4" w:rsidP="009D5BC4">
            <w:pPr>
              <w:rPr>
                <w:sz w:val="20"/>
                <w:szCs w:val="20"/>
                <w:lang w:val="en-US" w:eastAsia="en-US" w:bidi="ar-SA"/>
              </w:rPr>
            </w:pPr>
          </w:p>
        </w:tc>
      </w:tr>
      <w:tr w:rsidR="009D5BC4" w:rsidRPr="009D5BC4" w14:paraId="3ECECCE0"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C6180A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w:t>
            </w:r>
          </w:p>
        </w:tc>
        <w:tc>
          <w:tcPr>
            <w:tcW w:w="4200" w:type="dxa"/>
            <w:vMerge w:val="restart"/>
            <w:tcBorders>
              <w:top w:val="nil"/>
              <w:left w:val="single" w:sz="4" w:space="0" w:color="auto"/>
              <w:bottom w:val="single" w:sz="4" w:space="0" w:color="auto"/>
              <w:right w:val="single" w:sz="4" w:space="0" w:color="auto"/>
            </w:tcBorders>
            <w:vAlign w:val="center"/>
            <w:hideMark/>
          </w:tcPr>
          <w:p w14:paraId="1390C15D"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Очистка</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люков</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вручную</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3356BF9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200BD2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5.040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11663F7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7.519</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1A9D831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37.896</w:t>
            </w:r>
          </w:p>
        </w:tc>
        <w:tc>
          <w:tcPr>
            <w:tcW w:w="36" w:type="dxa"/>
            <w:vAlign w:val="center"/>
            <w:hideMark/>
          </w:tcPr>
          <w:p w14:paraId="27BAA814" w14:textId="77777777" w:rsidR="009D5BC4" w:rsidRPr="009D5BC4" w:rsidRDefault="009D5BC4" w:rsidP="009D5BC4">
            <w:pPr>
              <w:rPr>
                <w:sz w:val="20"/>
                <w:szCs w:val="20"/>
                <w:lang w:val="en-US" w:eastAsia="en-US" w:bidi="ar-SA"/>
              </w:rPr>
            </w:pPr>
          </w:p>
        </w:tc>
      </w:tr>
      <w:tr w:rsidR="009D5BC4" w:rsidRPr="009D5BC4" w14:paraId="0FF47D2B"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E967D67"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E558B9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2D9226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F08CD1C"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FB19E43"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C11612F"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1CA10D5" w14:textId="77777777" w:rsidR="009D5BC4" w:rsidRPr="009D5BC4" w:rsidRDefault="009D5BC4" w:rsidP="009D5BC4">
            <w:pPr>
              <w:rPr>
                <w:rFonts w:ascii="Tahoma" w:hAnsi="Tahoma" w:cs="Tahoma"/>
                <w:sz w:val="16"/>
                <w:szCs w:val="16"/>
                <w:lang w:val="en-US" w:eastAsia="en-US" w:bidi="ar-SA"/>
              </w:rPr>
            </w:pPr>
          </w:p>
        </w:tc>
      </w:tr>
      <w:tr w:rsidR="009D5BC4" w:rsidRPr="009D5BC4" w14:paraId="70BFB78A"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172A088"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58546F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4FF549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25D9BF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C3554E2"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5062922"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864DEB0" w14:textId="77777777" w:rsidR="009D5BC4" w:rsidRPr="009D5BC4" w:rsidRDefault="009D5BC4" w:rsidP="009D5BC4">
            <w:pPr>
              <w:rPr>
                <w:sz w:val="20"/>
                <w:szCs w:val="20"/>
                <w:lang w:val="en-US" w:eastAsia="en-US" w:bidi="ar-SA"/>
              </w:rPr>
            </w:pPr>
          </w:p>
        </w:tc>
      </w:tr>
      <w:tr w:rsidR="009D5BC4" w:rsidRPr="009D5BC4" w14:paraId="5D7BD2F3"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5F10C6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B760BE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AB3B57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B45B5E6"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C603BA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2DE574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6C638BF" w14:textId="77777777" w:rsidR="009D5BC4" w:rsidRPr="009D5BC4" w:rsidRDefault="009D5BC4" w:rsidP="009D5BC4">
            <w:pPr>
              <w:rPr>
                <w:sz w:val="20"/>
                <w:szCs w:val="20"/>
                <w:lang w:val="en-US" w:eastAsia="en-US" w:bidi="ar-SA"/>
              </w:rPr>
            </w:pPr>
          </w:p>
        </w:tc>
      </w:tr>
      <w:tr w:rsidR="009D5BC4" w:rsidRPr="009D5BC4" w14:paraId="24F4EF41"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2588CC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w:t>
            </w:r>
          </w:p>
        </w:tc>
        <w:tc>
          <w:tcPr>
            <w:tcW w:w="4200" w:type="dxa"/>
            <w:vMerge w:val="restart"/>
            <w:tcBorders>
              <w:top w:val="nil"/>
              <w:left w:val="single" w:sz="4" w:space="0" w:color="auto"/>
              <w:bottom w:val="single" w:sz="4" w:space="0" w:color="auto"/>
              <w:right w:val="single" w:sz="4" w:space="0" w:color="auto"/>
            </w:tcBorders>
            <w:vAlign w:val="center"/>
            <w:hideMark/>
          </w:tcPr>
          <w:p w14:paraId="4A1D28E6"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Ручная погрузка грунта на самоходные самосвалы</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BB6D66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04BCE8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9.8280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73F428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0.581</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60E8DA7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5.710</w:t>
            </w:r>
          </w:p>
        </w:tc>
        <w:tc>
          <w:tcPr>
            <w:tcW w:w="36" w:type="dxa"/>
            <w:vAlign w:val="center"/>
            <w:hideMark/>
          </w:tcPr>
          <w:p w14:paraId="6011C665" w14:textId="77777777" w:rsidR="009D5BC4" w:rsidRPr="009D5BC4" w:rsidRDefault="009D5BC4" w:rsidP="009D5BC4">
            <w:pPr>
              <w:rPr>
                <w:sz w:val="20"/>
                <w:szCs w:val="20"/>
                <w:lang w:val="en-US" w:eastAsia="en-US" w:bidi="ar-SA"/>
              </w:rPr>
            </w:pPr>
          </w:p>
        </w:tc>
      </w:tr>
      <w:tr w:rsidR="009D5BC4" w:rsidRPr="009D5BC4" w14:paraId="58BA689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38B4CEE"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21328C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40FCD0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D39800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1F24BE3"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756232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E8F40EB" w14:textId="77777777" w:rsidR="009D5BC4" w:rsidRPr="009D5BC4" w:rsidRDefault="009D5BC4" w:rsidP="009D5BC4">
            <w:pPr>
              <w:rPr>
                <w:rFonts w:ascii="Tahoma" w:hAnsi="Tahoma" w:cs="Tahoma"/>
                <w:sz w:val="16"/>
                <w:szCs w:val="16"/>
                <w:lang w:val="en-US" w:eastAsia="en-US" w:bidi="ar-SA"/>
              </w:rPr>
            </w:pPr>
          </w:p>
        </w:tc>
      </w:tr>
      <w:tr w:rsidR="009D5BC4" w:rsidRPr="009D5BC4" w14:paraId="013A3F73"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24B2E0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9311C0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C0D2AD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030381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4E5A67A"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9304632"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C01EEFD" w14:textId="77777777" w:rsidR="009D5BC4" w:rsidRPr="009D5BC4" w:rsidRDefault="009D5BC4" w:rsidP="009D5BC4">
            <w:pPr>
              <w:rPr>
                <w:sz w:val="20"/>
                <w:szCs w:val="20"/>
                <w:lang w:val="en-US" w:eastAsia="en-US" w:bidi="ar-SA"/>
              </w:rPr>
            </w:pPr>
          </w:p>
        </w:tc>
      </w:tr>
      <w:tr w:rsidR="009D5BC4" w:rsidRPr="009D5BC4" w14:paraId="5050A1AB"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2A0C298"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C56145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D56374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F92E09B"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0BF5713"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77C59A8"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8884F21" w14:textId="77777777" w:rsidR="009D5BC4" w:rsidRPr="009D5BC4" w:rsidRDefault="009D5BC4" w:rsidP="009D5BC4">
            <w:pPr>
              <w:rPr>
                <w:sz w:val="20"/>
                <w:szCs w:val="20"/>
                <w:lang w:val="en-US" w:eastAsia="en-US" w:bidi="ar-SA"/>
              </w:rPr>
            </w:pPr>
          </w:p>
        </w:tc>
      </w:tr>
      <w:tr w:rsidR="009D5BC4" w:rsidRPr="009D5BC4" w14:paraId="601ECFBE"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4057008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w:t>
            </w:r>
          </w:p>
        </w:tc>
        <w:tc>
          <w:tcPr>
            <w:tcW w:w="4200" w:type="dxa"/>
            <w:vMerge w:val="restart"/>
            <w:tcBorders>
              <w:top w:val="nil"/>
              <w:left w:val="single" w:sz="4" w:space="0" w:color="auto"/>
              <w:bottom w:val="single" w:sz="4" w:space="0" w:color="auto"/>
              <w:right w:val="single" w:sz="4" w:space="0" w:color="auto"/>
            </w:tcBorders>
            <w:vAlign w:val="center"/>
            <w:hideMark/>
          </w:tcPr>
          <w:p w14:paraId="64BCFC7C"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Вывоз грунта на свалку в 13 км.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12F040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3BA585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9.8280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EDC96C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4.400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4F90B2C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43.243</w:t>
            </w:r>
          </w:p>
        </w:tc>
        <w:tc>
          <w:tcPr>
            <w:tcW w:w="36" w:type="dxa"/>
            <w:vAlign w:val="center"/>
            <w:hideMark/>
          </w:tcPr>
          <w:p w14:paraId="7D271A09" w14:textId="77777777" w:rsidR="009D5BC4" w:rsidRPr="009D5BC4" w:rsidRDefault="009D5BC4" w:rsidP="009D5BC4">
            <w:pPr>
              <w:rPr>
                <w:sz w:val="20"/>
                <w:szCs w:val="20"/>
                <w:lang w:val="en-US" w:eastAsia="en-US" w:bidi="ar-SA"/>
              </w:rPr>
            </w:pPr>
          </w:p>
        </w:tc>
      </w:tr>
      <w:tr w:rsidR="009D5BC4" w:rsidRPr="009D5BC4" w14:paraId="1C1D67E4"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9148B43"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42F37A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276988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AC60F83"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B4E15B2"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DA2FFF2"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14195D3" w14:textId="77777777" w:rsidR="009D5BC4" w:rsidRPr="009D5BC4" w:rsidRDefault="009D5BC4" w:rsidP="009D5BC4">
            <w:pPr>
              <w:rPr>
                <w:rFonts w:ascii="Tahoma" w:hAnsi="Tahoma" w:cs="Tahoma"/>
                <w:sz w:val="16"/>
                <w:szCs w:val="16"/>
                <w:lang w:val="en-US" w:eastAsia="en-US" w:bidi="ar-SA"/>
              </w:rPr>
            </w:pPr>
          </w:p>
        </w:tc>
      </w:tr>
      <w:tr w:rsidR="009D5BC4" w:rsidRPr="009D5BC4" w14:paraId="34BE5E8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F275E0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450433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62E44D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813624B"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AAE9297"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63A7F4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D327BA6" w14:textId="77777777" w:rsidR="009D5BC4" w:rsidRPr="009D5BC4" w:rsidRDefault="009D5BC4" w:rsidP="009D5BC4">
            <w:pPr>
              <w:rPr>
                <w:sz w:val="20"/>
                <w:szCs w:val="20"/>
                <w:lang w:val="en-US" w:eastAsia="en-US" w:bidi="ar-SA"/>
              </w:rPr>
            </w:pPr>
          </w:p>
        </w:tc>
      </w:tr>
      <w:tr w:rsidR="009D5BC4" w:rsidRPr="009D5BC4" w14:paraId="47D7A567"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63C547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381AF7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134B48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DFE928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A475B8B"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E8FC6ED"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CCF4D5C" w14:textId="77777777" w:rsidR="009D5BC4" w:rsidRPr="009D5BC4" w:rsidRDefault="009D5BC4" w:rsidP="009D5BC4">
            <w:pPr>
              <w:rPr>
                <w:sz w:val="20"/>
                <w:szCs w:val="20"/>
                <w:lang w:val="en-US" w:eastAsia="en-US" w:bidi="ar-SA"/>
              </w:rPr>
            </w:pPr>
          </w:p>
        </w:tc>
      </w:tr>
      <w:tr w:rsidR="009D5BC4" w:rsidRPr="009D5BC4" w14:paraId="150FF5C5"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6F1383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6</w:t>
            </w:r>
          </w:p>
        </w:tc>
        <w:tc>
          <w:tcPr>
            <w:tcW w:w="4200" w:type="dxa"/>
            <w:vMerge w:val="restart"/>
            <w:tcBorders>
              <w:top w:val="nil"/>
              <w:left w:val="single" w:sz="4" w:space="0" w:color="auto"/>
              <w:bottom w:val="single" w:sz="4" w:space="0" w:color="auto"/>
              <w:right w:val="single" w:sz="4" w:space="0" w:color="auto"/>
            </w:tcBorders>
            <w:vAlign w:val="center"/>
            <w:hideMark/>
          </w:tcPr>
          <w:p w14:paraId="5F072B23"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9</w:t>
            </w:r>
            <w:r w:rsidRPr="009D5BC4">
              <w:rPr>
                <w:rFonts w:ascii="Tahoma" w:hAnsi="Tahoma" w:cs="Tahoma"/>
                <w:sz w:val="16"/>
                <w:szCs w:val="16"/>
                <w:lang w:val="en-US" w:eastAsia="en-US" w:bidi="ar-SA"/>
              </w:rPr>
              <w:t>IV</w:t>
            </w:r>
            <w:r w:rsidRPr="009D5BC4">
              <w:rPr>
                <w:rFonts w:ascii="Tahoma" w:hAnsi="Tahoma" w:cs="Tahoma"/>
                <w:sz w:val="16"/>
                <w:szCs w:val="16"/>
                <w:lang w:eastAsia="en-US" w:bidi="ar-SA"/>
              </w:rPr>
              <w:t xml:space="preserve"> (9,6)к. разработка и погрузка грунта от 0,65м</w:t>
            </w:r>
            <w:r w:rsidRPr="009D5BC4">
              <w:rPr>
                <w:rFonts w:ascii="Tahoma" w:hAnsi="Tahoma" w:cs="Tahoma"/>
                <w:sz w:val="16"/>
                <w:szCs w:val="16"/>
                <w:vertAlign w:val="superscript"/>
                <w:lang w:eastAsia="en-US" w:bidi="ar-SA"/>
              </w:rPr>
              <w:t>3</w:t>
            </w:r>
            <w:r w:rsidRPr="009D5BC4">
              <w:rPr>
                <w:rFonts w:ascii="Tahoma" w:hAnsi="Tahoma" w:cs="Tahoma"/>
                <w:sz w:val="16"/>
                <w:szCs w:val="16"/>
                <w:lang w:eastAsia="en-US" w:bidi="ar-SA"/>
              </w:rPr>
              <w:t xml:space="preserve"> на самосвалах (рытье ямы)</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10ED9A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1C0796B"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17.3160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FFEB59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1.026</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198A4DA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17.766</w:t>
            </w:r>
          </w:p>
        </w:tc>
        <w:tc>
          <w:tcPr>
            <w:tcW w:w="36" w:type="dxa"/>
            <w:vAlign w:val="center"/>
            <w:hideMark/>
          </w:tcPr>
          <w:p w14:paraId="69D11498" w14:textId="77777777" w:rsidR="009D5BC4" w:rsidRPr="009D5BC4" w:rsidRDefault="009D5BC4" w:rsidP="009D5BC4">
            <w:pPr>
              <w:rPr>
                <w:sz w:val="20"/>
                <w:szCs w:val="20"/>
                <w:lang w:val="en-US" w:eastAsia="en-US" w:bidi="ar-SA"/>
              </w:rPr>
            </w:pPr>
          </w:p>
        </w:tc>
      </w:tr>
      <w:tr w:rsidR="009D5BC4" w:rsidRPr="009D5BC4" w14:paraId="4271A7C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054454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BF2B64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9474A1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EF2F43C"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990500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05AF927"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D153A7D" w14:textId="77777777" w:rsidR="009D5BC4" w:rsidRPr="009D5BC4" w:rsidRDefault="009D5BC4" w:rsidP="009D5BC4">
            <w:pPr>
              <w:rPr>
                <w:rFonts w:ascii="Tahoma" w:hAnsi="Tahoma" w:cs="Tahoma"/>
                <w:sz w:val="16"/>
                <w:szCs w:val="16"/>
                <w:lang w:val="en-US" w:eastAsia="en-US" w:bidi="ar-SA"/>
              </w:rPr>
            </w:pPr>
          </w:p>
        </w:tc>
      </w:tr>
      <w:tr w:rsidR="009D5BC4" w:rsidRPr="009D5BC4" w14:paraId="330E13A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D3E330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638035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DE5B14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FCE7D9B"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FB57F79"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0E80878"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099B052" w14:textId="77777777" w:rsidR="009D5BC4" w:rsidRPr="009D5BC4" w:rsidRDefault="009D5BC4" w:rsidP="009D5BC4">
            <w:pPr>
              <w:rPr>
                <w:sz w:val="20"/>
                <w:szCs w:val="20"/>
                <w:lang w:val="en-US" w:eastAsia="en-US" w:bidi="ar-SA"/>
              </w:rPr>
            </w:pPr>
          </w:p>
        </w:tc>
      </w:tr>
      <w:tr w:rsidR="009D5BC4" w:rsidRPr="009D5BC4" w14:paraId="3C6DF4AE"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E13D92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A7ED34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E7C65B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5581C23"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03C5D0F"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6CAC2F9"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BA6789C" w14:textId="77777777" w:rsidR="009D5BC4" w:rsidRPr="009D5BC4" w:rsidRDefault="009D5BC4" w:rsidP="009D5BC4">
            <w:pPr>
              <w:rPr>
                <w:sz w:val="20"/>
                <w:szCs w:val="20"/>
                <w:lang w:val="en-US" w:eastAsia="en-US" w:bidi="ar-SA"/>
              </w:rPr>
            </w:pPr>
          </w:p>
        </w:tc>
      </w:tr>
      <w:tr w:rsidR="009D5BC4" w:rsidRPr="009D5BC4" w14:paraId="55CEB18B"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150825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w:t>
            </w:r>
          </w:p>
        </w:tc>
        <w:tc>
          <w:tcPr>
            <w:tcW w:w="4200" w:type="dxa"/>
            <w:vMerge w:val="restart"/>
            <w:tcBorders>
              <w:top w:val="nil"/>
              <w:left w:val="single" w:sz="4" w:space="0" w:color="auto"/>
              <w:bottom w:val="single" w:sz="4" w:space="0" w:color="auto"/>
              <w:right w:val="single" w:sz="4" w:space="0" w:color="auto"/>
            </w:tcBorders>
            <w:vAlign w:val="center"/>
            <w:hideMark/>
          </w:tcPr>
          <w:p w14:paraId="68A60ABD"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Вывоз грунта на свалку в 13 км.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4F6F68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15BD11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33.770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A7210F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4.400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15029061"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148.588</w:t>
            </w:r>
          </w:p>
        </w:tc>
        <w:tc>
          <w:tcPr>
            <w:tcW w:w="36" w:type="dxa"/>
            <w:vAlign w:val="center"/>
            <w:hideMark/>
          </w:tcPr>
          <w:p w14:paraId="1E69A43E" w14:textId="77777777" w:rsidR="009D5BC4" w:rsidRPr="009D5BC4" w:rsidRDefault="009D5BC4" w:rsidP="009D5BC4">
            <w:pPr>
              <w:rPr>
                <w:sz w:val="20"/>
                <w:szCs w:val="20"/>
                <w:lang w:val="en-US" w:eastAsia="en-US" w:bidi="ar-SA"/>
              </w:rPr>
            </w:pPr>
          </w:p>
        </w:tc>
      </w:tr>
      <w:tr w:rsidR="009D5BC4" w:rsidRPr="009D5BC4" w14:paraId="76E4B045"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57E053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E9B52D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7C5FB1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13F6EDC"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98CDA45"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B9E55B8"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44B46B7" w14:textId="77777777" w:rsidR="009D5BC4" w:rsidRPr="009D5BC4" w:rsidRDefault="009D5BC4" w:rsidP="009D5BC4">
            <w:pPr>
              <w:rPr>
                <w:rFonts w:ascii="Tahoma" w:hAnsi="Tahoma" w:cs="Tahoma"/>
                <w:sz w:val="16"/>
                <w:szCs w:val="16"/>
                <w:lang w:val="en-US" w:eastAsia="en-US" w:bidi="ar-SA"/>
              </w:rPr>
            </w:pPr>
          </w:p>
        </w:tc>
      </w:tr>
      <w:tr w:rsidR="009D5BC4" w:rsidRPr="009D5BC4" w14:paraId="26F1C2C9"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E4B4672"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8DA552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B01E64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2EB15B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FACFFF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AE4BBEA"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409CC5D" w14:textId="77777777" w:rsidR="009D5BC4" w:rsidRPr="009D5BC4" w:rsidRDefault="009D5BC4" w:rsidP="009D5BC4">
            <w:pPr>
              <w:rPr>
                <w:sz w:val="20"/>
                <w:szCs w:val="20"/>
                <w:lang w:val="en-US" w:eastAsia="en-US" w:bidi="ar-SA"/>
              </w:rPr>
            </w:pPr>
          </w:p>
        </w:tc>
      </w:tr>
      <w:tr w:rsidR="009D5BC4" w:rsidRPr="009D5BC4" w14:paraId="79CDC60E"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3CA58E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4C2A05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98E097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90CF3B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0EF82A3"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F736D0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A2B4A4A" w14:textId="77777777" w:rsidR="009D5BC4" w:rsidRPr="009D5BC4" w:rsidRDefault="009D5BC4" w:rsidP="009D5BC4">
            <w:pPr>
              <w:rPr>
                <w:sz w:val="20"/>
                <w:szCs w:val="20"/>
                <w:lang w:val="en-US" w:eastAsia="en-US" w:bidi="ar-SA"/>
              </w:rPr>
            </w:pPr>
          </w:p>
        </w:tc>
      </w:tr>
      <w:tr w:rsidR="009D5BC4" w:rsidRPr="009D5BC4" w14:paraId="1DE74307"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6340AB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8</w:t>
            </w:r>
          </w:p>
        </w:tc>
        <w:tc>
          <w:tcPr>
            <w:tcW w:w="4200" w:type="dxa"/>
            <w:vMerge w:val="restart"/>
            <w:tcBorders>
              <w:top w:val="nil"/>
              <w:left w:val="single" w:sz="4" w:space="0" w:color="auto"/>
              <w:bottom w:val="single" w:sz="4" w:space="0" w:color="auto"/>
              <w:right w:val="single" w:sz="4" w:space="0" w:color="auto"/>
            </w:tcBorders>
            <w:vAlign w:val="center"/>
            <w:hideMark/>
          </w:tcPr>
          <w:p w14:paraId="758CADAD"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9</w:t>
            </w:r>
            <w:r w:rsidRPr="009D5BC4">
              <w:rPr>
                <w:rFonts w:ascii="Tahoma" w:hAnsi="Tahoma" w:cs="Tahoma"/>
                <w:sz w:val="16"/>
                <w:szCs w:val="16"/>
                <w:lang w:val="en-US" w:eastAsia="en-US" w:bidi="ar-SA"/>
              </w:rPr>
              <w:t>IV</w:t>
            </w:r>
            <w:r w:rsidRPr="009D5BC4">
              <w:rPr>
                <w:rFonts w:ascii="Tahoma" w:hAnsi="Tahoma" w:cs="Tahoma"/>
                <w:sz w:val="16"/>
                <w:szCs w:val="16"/>
                <w:lang w:eastAsia="en-US" w:bidi="ar-SA"/>
              </w:rPr>
              <w:t xml:space="preserve"> (9,6)к. обработка почвы от 0,65м3 ст. боковое накопление</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0EFCED1"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ADE034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6.0840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2300B4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1.026</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782DE9B9"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6.242</w:t>
            </w:r>
          </w:p>
        </w:tc>
        <w:tc>
          <w:tcPr>
            <w:tcW w:w="36" w:type="dxa"/>
            <w:vAlign w:val="center"/>
            <w:hideMark/>
          </w:tcPr>
          <w:p w14:paraId="146C683A" w14:textId="77777777" w:rsidR="009D5BC4" w:rsidRPr="009D5BC4" w:rsidRDefault="009D5BC4" w:rsidP="009D5BC4">
            <w:pPr>
              <w:rPr>
                <w:sz w:val="20"/>
                <w:szCs w:val="20"/>
                <w:lang w:val="en-US" w:eastAsia="en-US" w:bidi="ar-SA"/>
              </w:rPr>
            </w:pPr>
          </w:p>
        </w:tc>
      </w:tr>
      <w:tr w:rsidR="009D5BC4" w:rsidRPr="009D5BC4" w14:paraId="479013B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C0321BC"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F31F9F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B50772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8F863B1"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C156A8B"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CA5504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D04ADE5" w14:textId="77777777" w:rsidR="009D5BC4" w:rsidRPr="009D5BC4" w:rsidRDefault="009D5BC4" w:rsidP="009D5BC4">
            <w:pPr>
              <w:rPr>
                <w:rFonts w:ascii="Tahoma" w:hAnsi="Tahoma" w:cs="Tahoma"/>
                <w:sz w:val="16"/>
                <w:szCs w:val="16"/>
                <w:lang w:val="en-US" w:eastAsia="en-US" w:bidi="ar-SA"/>
              </w:rPr>
            </w:pPr>
          </w:p>
        </w:tc>
      </w:tr>
      <w:tr w:rsidR="009D5BC4" w:rsidRPr="009D5BC4" w14:paraId="46702F04"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D503D8C"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A56124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3090A4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CDC651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E1F03A4"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6DB6DB7"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B0CD5BA" w14:textId="77777777" w:rsidR="009D5BC4" w:rsidRPr="009D5BC4" w:rsidRDefault="009D5BC4" w:rsidP="009D5BC4">
            <w:pPr>
              <w:rPr>
                <w:sz w:val="20"/>
                <w:szCs w:val="20"/>
                <w:lang w:val="en-US" w:eastAsia="en-US" w:bidi="ar-SA"/>
              </w:rPr>
            </w:pPr>
          </w:p>
        </w:tc>
      </w:tr>
      <w:tr w:rsidR="009D5BC4" w:rsidRPr="009D5BC4" w14:paraId="621FD2D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8C87C4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E538E4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684EF6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4E177E5"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8C1637C"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E1256FA"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09F80DF" w14:textId="77777777" w:rsidR="009D5BC4" w:rsidRPr="009D5BC4" w:rsidRDefault="009D5BC4" w:rsidP="009D5BC4">
            <w:pPr>
              <w:rPr>
                <w:sz w:val="20"/>
                <w:szCs w:val="20"/>
                <w:lang w:val="en-US" w:eastAsia="en-US" w:bidi="ar-SA"/>
              </w:rPr>
            </w:pPr>
          </w:p>
        </w:tc>
      </w:tr>
      <w:tr w:rsidR="009D5BC4" w:rsidRPr="009D5BC4" w14:paraId="0B93DC40"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9E938A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9</w:t>
            </w:r>
          </w:p>
        </w:tc>
        <w:tc>
          <w:tcPr>
            <w:tcW w:w="4200" w:type="dxa"/>
            <w:vMerge w:val="restart"/>
            <w:tcBorders>
              <w:top w:val="nil"/>
              <w:left w:val="single" w:sz="4" w:space="0" w:color="auto"/>
              <w:bottom w:val="single" w:sz="4" w:space="0" w:color="auto"/>
              <w:right w:val="single" w:sz="4" w:space="0" w:color="auto"/>
            </w:tcBorders>
            <w:vAlign w:val="center"/>
            <w:hideMark/>
          </w:tcPr>
          <w:p w14:paraId="03306799"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Обратная засыпка природных грунтов вручную</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302F9C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4350CA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6.0840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12344169"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2.558</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79BE169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15.563</w:t>
            </w:r>
          </w:p>
        </w:tc>
        <w:tc>
          <w:tcPr>
            <w:tcW w:w="36" w:type="dxa"/>
            <w:vAlign w:val="center"/>
            <w:hideMark/>
          </w:tcPr>
          <w:p w14:paraId="0C75503D" w14:textId="77777777" w:rsidR="009D5BC4" w:rsidRPr="009D5BC4" w:rsidRDefault="009D5BC4" w:rsidP="009D5BC4">
            <w:pPr>
              <w:rPr>
                <w:sz w:val="20"/>
                <w:szCs w:val="20"/>
                <w:lang w:val="en-US" w:eastAsia="en-US" w:bidi="ar-SA"/>
              </w:rPr>
            </w:pPr>
          </w:p>
        </w:tc>
      </w:tr>
      <w:tr w:rsidR="009D5BC4" w:rsidRPr="009D5BC4" w14:paraId="4F0388AA"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2753D8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6C6E37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7117AF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4A71FB0"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A776122"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0D5FFB0"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CBECE77" w14:textId="77777777" w:rsidR="009D5BC4" w:rsidRPr="009D5BC4" w:rsidRDefault="009D5BC4" w:rsidP="009D5BC4">
            <w:pPr>
              <w:rPr>
                <w:rFonts w:ascii="Tahoma" w:hAnsi="Tahoma" w:cs="Tahoma"/>
                <w:sz w:val="16"/>
                <w:szCs w:val="16"/>
                <w:lang w:val="en-US" w:eastAsia="en-US" w:bidi="ar-SA"/>
              </w:rPr>
            </w:pPr>
          </w:p>
        </w:tc>
      </w:tr>
      <w:tr w:rsidR="009D5BC4" w:rsidRPr="009D5BC4" w14:paraId="1A35BB0B"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59ECF01"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8782CC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559EEA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626921B"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0BFEA2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D87AE6B"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93B1230" w14:textId="77777777" w:rsidR="009D5BC4" w:rsidRPr="009D5BC4" w:rsidRDefault="009D5BC4" w:rsidP="009D5BC4">
            <w:pPr>
              <w:rPr>
                <w:sz w:val="20"/>
                <w:szCs w:val="20"/>
                <w:lang w:val="en-US" w:eastAsia="en-US" w:bidi="ar-SA"/>
              </w:rPr>
            </w:pPr>
          </w:p>
        </w:tc>
      </w:tr>
      <w:tr w:rsidR="009D5BC4" w:rsidRPr="009D5BC4" w14:paraId="154503A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A55554A"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6B5A58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19B842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62AC0A4"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12D0496"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7159A07"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2C2C679" w14:textId="77777777" w:rsidR="009D5BC4" w:rsidRPr="009D5BC4" w:rsidRDefault="009D5BC4" w:rsidP="009D5BC4">
            <w:pPr>
              <w:rPr>
                <w:sz w:val="20"/>
                <w:szCs w:val="20"/>
                <w:lang w:val="en-US" w:eastAsia="en-US" w:bidi="ar-SA"/>
              </w:rPr>
            </w:pPr>
          </w:p>
        </w:tc>
      </w:tr>
      <w:tr w:rsidR="009D5BC4" w:rsidRPr="009D5BC4" w14:paraId="4B675536"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3A9BC2B"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10</w:t>
            </w:r>
          </w:p>
        </w:tc>
        <w:tc>
          <w:tcPr>
            <w:tcW w:w="4200" w:type="dxa"/>
            <w:vMerge w:val="restart"/>
            <w:tcBorders>
              <w:top w:val="nil"/>
              <w:left w:val="single" w:sz="4" w:space="0" w:color="auto"/>
              <w:bottom w:val="single" w:sz="4" w:space="0" w:color="auto"/>
              <w:right w:val="single" w:sz="4" w:space="0" w:color="auto"/>
            </w:tcBorders>
            <w:vAlign w:val="center"/>
            <w:hideMark/>
          </w:tcPr>
          <w:p w14:paraId="71A46E52"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Уплотнение</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грунта</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пневматической</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трамбовкой</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4C29428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5EA809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0.6080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055417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0.492</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11BCFC59"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0.299</w:t>
            </w:r>
          </w:p>
        </w:tc>
        <w:tc>
          <w:tcPr>
            <w:tcW w:w="36" w:type="dxa"/>
            <w:vAlign w:val="center"/>
            <w:hideMark/>
          </w:tcPr>
          <w:p w14:paraId="1A29A9E4" w14:textId="77777777" w:rsidR="009D5BC4" w:rsidRPr="009D5BC4" w:rsidRDefault="009D5BC4" w:rsidP="009D5BC4">
            <w:pPr>
              <w:rPr>
                <w:sz w:val="20"/>
                <w:szCs w:val="20"/>
                <w:lang w:val="en-US" w:eastAsia="en-US" w:bidi="ar-SA"/>
              </w:rPr>
            </w:pPr>
          </w:p>
        </w:tc>
      </w:tr>
      <w:tr w:rsidR="009D5BC4" w:rsidRPr="009D5BC4" w14:paraId="183F498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63CDA1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787D6F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14F5C9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C9FB4A4"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5E1E2BA"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5C3C9AB"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31C85A1" w14:textId="77777777" w:rsidR="009D5BC4" w:rsidRPr="009D5BC4" w:rsidRDefault="009D5BC4" w:rsidP="009D5BC4">
            <w:pPr>
              <w:rPr>
                <w:rFonts w:ascii="Tahoma" w:hAnsi="Tahoma" w:cs="Tahoma"/>
                <w:sz w:val="16"/>
                <w:szCs w:val="16"/>
                <w:lang w:val="en-US" w:eastAsia="en-US" w:bidi="ar-SA"/>
              </w:rPr>
            </w:pPr>
          </w:p>
        </w:tc>
      </w:tr>
      <w:tr w:rsidR="009D5BC4" w:rsidRPr="009D5BC4" w14:paraId="2C32C962"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EF4AA4A"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B35C87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957CF5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8BB696C"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8C81C1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FEA7F9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22E7B08" w14:textId="77777777" w:rsidR="009D5BC4" w:rsidRPr="009D5BC4" w:rsidRDefault="009D5BC4" w:rsidP="009D5BC4">
            <w:pPr>
              <w:rPr>
                <w:sz w:val="20"/>
                <w:szCs w:val="20"/>
                <w:lang w:val="en-US" w:eastAsia="en-US" w:bidi="ar-SA"/>
              </w:rPr>
            </w:pPr>
          </w:p>
        </w:tc>
      </w:tr>
      <w:tr w:rsidR="009D5BC4" w:rsidRPr="009D5BC4" w14:paraId="40CE5EE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3648886"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2D640F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086233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5028BCB"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DB999C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44E2A02"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5AE7513" w14:textId="77777777" w:rsidR="009D5BC4" w:rsidRPr="009D5BC4" w:rsidRDefault="009D5BC4" w:rsidP="009D5BC4">
            <w:pPr>
              <w:rPr>
                <w:sz w:val="20"/>
                <w:szCs w:val="20"/>
                <w:lang w:val="en-US" w:eastAsia="en-US" w:bidi="ar-SA"/>
              </w:rPr>
            </w:pPr>
          </w:p>
        </w:tc>
      </w:tr>
      <w:tr w:rsidR="009D5BC4" w:rsidRPr="009D5BC4" w14:paraId="46845764"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481B874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11</w:t>
            </w:r>
          </w:p>
        </w:tc>
        <w:tc>
          <w:tcPr>
            <w:tcW w:w="4200" w:type="dxa"/>
            <w:vMerge w:val="restart"/>
            <w:tcBorders>
              <w:top w:val="nil"/>
              <w:left w:val="single" w:sz="4" w:space="0" w:color="auto"/>
              <w:bottom w:val="single" w:sz="4" w:space="0" w:color="auto"/>
              <w:right w:val="single" w:sz="4" w:space="0" w:color="auto"/>
            </w:tcBorders>
            <w:vAlign w:val="center"/>
            <w:hideMark/>
          </w:tcPr>
          <w:p w14:paraId="632193F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 xml:space="preserve">В </w:t>
            </w:r>
            <w:proofErr w:type="spellStart"/>
            <w:r w:rsidRPr="009D5BC4">
              <w:rPr>
                <w:rFonts w:ascii="Tahoma" w:hAnsi="Tahoma" w:cs="Tahoma"/>
                <w:sz w:val="16"/>
                <w:szCs w:val="16"/>
                <w:lang w:val="en-US" w:eastAsia="en-US" w:bidi="ar-SA"/>
              </w:rPr>
              <w:t>грунтовых</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водах</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1A358CF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36EE39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0.6080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201CC56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0.452</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ACD11A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0.275</w:t>
            </w:r>
          </w:p>
        </w:tc>
        <w:tc>
          <w:tcPr>
            <w:tcW w:w="36" w:type="dxa"/>
            <w:vAlign w:val="center"/>
            <w:hideMark/>
          </w:tcPr>
          <w:p w14:paraId="782BE1DA" w14:textId="77777777" w:rsidR="009D5BC4" w:rsidRPr="009D5BC4" w:rsidRDefault="009D5BC4" w:rsidP="009D5BC4">
            <w:pPr>
              <w:rPr>
                <w:sz w:val="20"/>
                <w:szCs w:val="20"/>
                <w:lang w:val="en-US" w:eastAsia="en-US" w:bidi="ar-SA"/>
              </w:rPr>
            </w:pPr>
          </w:p>
        </w:tc>
      </w:tr>
      <w:tr w:rsidR="009D5BC4" w:rsidRPr="009D5BC4" w14:paraId="0A7CB87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E19601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E87EDC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FB9D79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78F9B35"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B422FA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52BB72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91DE23A" w14:textId="77777777" w:rsidR="009D5BC4" w:rsidRPr="009D5BC4" w:rsidRDefault="009D5BC4" w:rsidP="009D5BC4">
            <w:pPr>
              <w:rPr>
                <w:rFonts w:ascii="Tahoma" w:hAnsi="Tahoma" w:cs="Tahoma"/>
                <w:sz w:val="16"/>
                <w:szCs w:val="16"/>
                <w:lang w:val="en-US" w:eastAsia="en-US" w:bidi="ar-SA"/>
              </w:rPr>
            </w:pPr>
          </w:p>
        </w:tc>
      </w:tr>
      <w:tr w:rsidR="009D5BC4" w:rsidRPr="009D5BC4" w14:paraId="2888FE4B"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DBD8E8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C13024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04B413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21202F9"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808C714"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3C9FBB8"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6CAAE2F" w14:textId="77777777" w:rsidR="009D5BC4" w:rsidRPr="009D5BC4" w:rsidRDefault="009D5BC4" w:rsidP="009D5BC4">
            <w:pPr>
              <w:rPr>
                <w:sz w:val="20"/>
                <w:szCs w:val="20"/>
                <w:lang w:val="en-US" w:eastAsia="en-US" w:bidi="ar-SA"/>
              </w:rPr>
            </w:pPr>
          </w:p>
        </w:tc>
      </w:tr>
      <w:tr w:rsidR="009D5BC4" w:rsidRPr="009D5BC4" w14:paraId="024339C3"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A90461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BDD6E5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8DFE4B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0560EE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087A132"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E3FC1BF"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EF89A45" w14:textId="77777777" w:rsidR="009D5BC4" w:rsidRPr="009D5BC4" w:rsidRDefault="009D5BC4" w:rsidP="009D5BC4">
            <w:pPr>
              <w:rPr>
                <w:sz w:val="20"/>
                <w:szCs w:val="20"/>
                <w:lang w:val="en-US" w:eastAsia="en-US" w:bidi="ar-SA"/>
              </w:rPr>
            </w:pPr>
          </w:p>
        </w:tc>
      </w:tr>
      <w:tr w:rsidR="009D5BC4" w:rsidRPr="009D5BC4" w14:paraId="703C50B9"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80BA88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12</w:t>
            </w:r>
          </w:p>
        </w:tc>
        <w:tc>
          <w:tcPr>
            <w:tcW w:w="4200" w:type="dxa"/>
            <w:vMerge w:val="restart"/>
            <w:tcBorders>
              <w:top w:val="nil"/>
              <w:left w:val="single" w:sz="4" w:space="0" w:color="auto"/>
              <w:bottom w:val="single" w:sz="4" w:space="0" w:color="auto"/>
              <w:right w:val="single" w:sz="4" w:space="0" w:color="auto"/>
            </w:tcBorders>
            <w:vAlign w:val="center"/>
            <w:hideMark/>
          </w:tcPr>
          <w:p w14:paraId="224C65B0" w14:textId="77777777" w:rsidR="009D5BC4" w:rsidRPr="009D5BC4" w:rsidRDefault="009D5BC4" w:rsidP="009D5BC4">
            <w:pPr>
              <w:rPr>
                <w:rFonts w:ascii="Arial Armenian" w:hAnsi="Arial Armenian" w:cs="Calibri"/>
                <w:sz w:val="16"/>
                <w:szCs w:val="16"/>
                <w:lang w:eastAsia="en-US" w:bidi="ar-SA"/>
              </w:rPr>
            </w:pPr>
            <w:r w:rsidRPr="009D5BC4">
              <w:rPr>
                <w:rFonts w:ascii="Calibri" w:hAnsi="Calibri" w:cs="Calibri"/>
                <w:sz w:val="16"/>
                <w:szCs w:val="16"/>
                <w:lang w:eastAsia="en-US" w:bidi="ar-SA"/>
              </w:rPr>
              <w:t>Демонтаж</w:t>
            </w:r>
            <w:r w:rsidRPr="009D5BC4">
              <w:rPr>
                <w:rFonts w:ascii="Arial Armenian" w:hAnsi="Arial Armenian" w:cs="Calibri"/>
                <w:sz w:val="16"/>
                <w:szCs w:val="16"/>
                <w:lang w:eastAsia="en-US" w:bidi="ar-SA"/>
              </w:rPr>
              <w:t xml:space="preserve"> </w:t>
            </w:r>
            <w:r w:rsidRPr="009D5BC4">
              <w:rPr>
                <w:rFonts w:ascii="Calibri" w:hAnsi="Calibri" w:cs="Calibri"/>
                <w:sz w:val="16"/>
                <w:szCs w:val="16"/>
                <w:lang w:eastAsia="en-US" w:bidi="ar-SA"/>
              </w:rPr>
              <w:t>колец</w:t>
            </w:r>
            <w:r w:rsidRPr="009D5BC4">
              <w:rPr>
                <w:rFonts w:ascii="Arial Armenian" w:hAnsi="Arial Armenian" w:cs="Calibri"/>
                <w:sz w:val="16"/>
                <w:szCs w:val="16"/>
                <w:lang w:eastAsia="en-US" w:bidi="ar-SA"/>
              </w:rPr>
              <w:t xml:space="preserve"> </w:t>
            </w:r>
            <w:r w:rsidRPr="009D5BC4">
              <w:rPr>
                <w:rFonts w:ascii="Calibri" w:hAnsi="Calibri" w:cs="Calibri"/>
                <w:sz w:val="16"/>
                <w:szCs w:val="16"/>
                <w:lang w:eastAsia="en-US" w:bidi="ar-SA"/>
              </w:rPr>
              <w:t>колодцев</w:t>
            </w:r>
            <w:r w:rsidRPr="009D5BC4">
              <w:rPr>
                <w:rFonts w:ascii="Arial Armenian" w:hAnsi="Arial Armenian" w:cs="Calibri"/>
                <w:sz w:val="16"/>
                <w:szCs w:val="16"/>
                <w:lang w:eastAsia="en-US" w:bidi="ar-SA"/>
              </w:rPr>
              <w:t xml:space="preserve"> </w:t>
            </w:r>
            <w:r w:rsidRPr="009D5BC4">
              <w:rPr>
                <w:rFonts w:ascii="Calibri" w:hAnsi="Calibri" w:cs="Calibri"/>
                <w:sz w:val="16"/>
                <w:szCs w:val="16"/>
                <w:lang w:eastAsia="en-US" w:bidi="ar-SA"/>
              </w:rPr>
              <w:t>на</w:t>
            </w:r>
            <w:r w:rsidRPr="009D5BC4">
              <w:rPr>
                <w:rFonts w:ascii="Arial Armenian" w:hAnsi="Arial Armenian" w:cs="Calibri"/>
                <w:sz w:val="16"/>
                <w:szCs w:val="16"/>
                <w:lang w:eastAsia="en-US" w:bidi="ar-SA"/>
              </w:rPr>
              <w:t xml:space="preserve"> </w:t>
            </w:r>
            <w:r w:rsidRPr="009D5BC4">
              <w:rPr>
                <w:rFonts w:ascii="Calibri" w:hAnsi="Calibri" w:cs="Calibri"/>
                <w:sz w:val="16"/>
                <w:szCs w:val="16"/>
                <w:lang w:eastAsia="en-US" w:bidi="ar-SA"/>
              </w:rPr>
              <w:t>подъемно</w:t>
            </w:r>
            <w:r w:rsidRPr="009D5BC4">
              <w:rPr>
                <w:rFonts w:ascii="Arial Armenian" w:hAnsi="Arial Armenian" w:cs="Calibri"/>
                <w:sz w:val="16"/>
                <w:szCs w:val="16"/>
                <w:lang w:eastAsia="en-US" w:bidi="ar-SA"/>
              </w:rPr>
              <w:t>-</w:t>
            </w:r>
            <w:r w:rsidRPr="009D5BC4">
              <w:rPr>
                <w:rFonts w:ascii="Calibri" w:hAnsi="Calibri" w:cs="Calibri"/>
                <w:sz w:val="16"/>
                <w:szCs w:val="16"/>
                <w:lang w:eastAsia="en-US" w:bidi="ar-SA"/>
              </w:rPr>
              <w:t>разгрузочных</w:t>
            </w:r>
            <w:r w:rsidRPr="009D5BC4">
              <w:rPr>
                <w:rFonts w:ascii="Arial Armenian" w:hAnsi="Arial Armenian" w:cs="Calibri"/>
                <w:sz w:val="16"/>
                <w:szCs w:val="16"/>
                <w:lang w:eastAsia="en-US" w:bidi="ar-SA"/>
              </w:rPr>
              <w:t xml:space="preserve"> </w:t>
            </w:r>
            <w:r w:rsidRPr="009D5BC4">
              <w:rPr>
                <w:rFonts w:ascii="Calibri" w:hAnsi="Calibri" w:cs="Calibri"/>
                <w:sz w:val="16"/>
                <w:szCs w:val="16"/>
                <w:lang w:eastAsia="en-US" w:bidi="ar-SA"/>
              </w:rPr>
              <w:t>машинах</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7E5CEF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64235F1" w14:textId="77777777" w:rsidR="009D5BC4" w:rsidRPr="009D5BC4" w:rsidRDefault="009D5BC4" w:rsidP="009D5BC4">
            <w:pPr>
              <w:rPr>
                <w:rFonts w:ascii="Arial Armenian" w:hAnsi="Arial Armenian" w:cs="Calibri"/>
                <w:sz w:val="16"/>
                <w:szCs w:val="16"/>
                <w:lang w:val="en-US" w:eastAsia="en-US" w:bidi="ar-SA"/>
              </w:rPr>
            </w:pPr>
            <w:r w:rsidRPr="009D5BC4">
              <w:rPr>
                <w:rFonts w:ascii="Arial Armenian" w:hAnsi="Arial Armenian" w:cs="Calibri"/>
                <w:sz w:val="16"/>
                <w:szCs w:val="16"/>
                <w:lang w:val="en-US" w:eastAsia="en-US" w:bidi="ar-SA"/>
              </w:rPr>
              <w:t>5.240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51C58A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38.075</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B830E6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199.513</w:t>
            </w:r>
          </w:p>
        </w:tc>
        <w:tc>
          <w:tcPr>
            <w:tcW w:w="36" w:type="dxa"/>
            <w:vAlign w:val="center"/>
            <w:hideMark/>
          </w:tcPr>
          <w:p w14:paraId="3DCCAE02" w14:textId="77777777" w:rsidR="009D5BC4" w:rsidRPr="009D5BC4" w:rsidRDefault="009D5BC4" w:rsidP="009D5BC4">
            <w:pPr>
              <w:rPr>
                <w:sz w:val="20"/>
                <w:szCs w:val="20"/>
                <w:lang w:val="en-US" w:eastAsia="en-US" w:bidi="ar-SA"/>
              </w:rPr>
            </w:pPr>
          </w:p>
        </w:tc>
      </w:tr>
      <w:tr w:rsidR="009D5BC4" w:rsidRPr="009D5BC4" w14:paraId="262E7F90"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4F1CCC8"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B49ECFF" w14:textId="77777777" w:rsidR="009D5BC4" w:rsidRPr="009D5BC4" w:rsidRDefault="009D5BC4" w:rsidP="009D5BC4">
            <w:pPr>
              <w:rPr>
                <w:rFonts w:ascii="Arial Armenian" w:hAnsi="Arial Armenian" w:cs="Calibri"/>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E15D26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6354BC6" w14:textId="77777777" w:rsidR="009D5BC4" w:rsidRPr="009D5BC4" w:rsidRDefault="009D5BC4" w:rsidP="009D5BC4">
            <w:pPr>
              <w:rPr>
                <w:rFonts w:ascii="Arial Armenian" w:hAnsi="Arial Armenian" w:cs="Calibri"/>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5A8D807"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9744A00"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D47CA73" w14:textId="77777777" w:rsidR="009D5BC4" w:rsidRPr="009D5BC4" w:rsidRDefault="009D5BC4" w:rsidP="009D5BC4">
            <w:pPr>
              <w:rPr>
                <w:rFonts w:ascii="Tahoma" w:hAnsi="Tahoma" w:cs="Tahoma"/>
                <w:sz w:val="16"/>
                <w:szCs w:val="16"/>
                <w:lang w:val="en-US" w:eastAsia="en-US" w:bidi="ar-SA"/>
              </w:rPr>
            </w:pPr>
          </w:p>
        </w:tc>
      </w:tr>
      <w:tr w:rsidR="009D5BC4" w:rsidRPr="009D5BC4" w14:paraId="7496755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0E06C5C"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CA9F657" w14:textId="77777777" w:rsidR="009D5BC4" w:rsidRPr="009D5BC4" w:rsidRDefault="009D5BC4" w:rsidP="009D5BC4">
            <w:pPr>
              <w:rPr>
                <w:rFonts w:ascii="Arial Armenian" w:hAnsi="Arial Armenian" w:cs="Calibri"/>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F5C372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FBDB5CE" w14:textId="77777777" w:rsidR="009D5BC4" w:rsidRPr="009D5BC4" w:rsidRDefault="009D5BC4" w:rsidP="009D5BC4">
            <w:pPr>
              <w:rPr>
                <w:rFonts w:ascii="Arial Armenian" w:hAnsi="Arial Armenian" w:cs="Calibri"/>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BF46E5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B3AA70D"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4275938" w14:textId="77777777" w:rsidR="009D5BC4" w:rsidRPr="009D5BC4" w:rsidRDefault="009D5BC4" w:rsidP="009D5BC4">
            <w:pPr>
              <w:rPr>
                <w:sz w:val="20"/>
                <w:szCs w:val="20"/>
                <w:lang w:val="en-US" w:eastAsia="en-US" w:bidi="ar-SA"/>
              </w:rPr>
            </w:pPr>
          </w:p>
        </w:tc>
      </w:tr>
      <w:tr w:rsidR="009D5BC4" w:rsidRPr="009D5BC4" w14:paraId="48D6B999"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B213738"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4502F4B" w14:textId="77777777" w:rsidR="009D5BC4" w:rsidRPr="009D5BC4" w:rsidRDefault="009D5BC4" w:rsidP="009D5BC4">
            <w:pPr>
              <w:rPr>
                <w:rFonts w:ascii="Arial Armenian" w:hAnsi="Arial Armenian" w:cs="Calibri"/>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33322D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BCB8C35" w14:textId="77777777" w:rsidR="009D5BC4" w:rsidRPr="009D5BC4" w:rsidRDefault="009D5BC4" w:rsidP="009D5BC4">
            <w:pPr>
              <w:rPr>
                <w:rFonts w:ascii="Arial Armenian" w:hAnsi="Arial Armenian" w:cs="Calibri"/>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ACEB6C1"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745DA5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DD6E9DE" w14:textId="77777777" w:rsidR="009D5BC4" w:rsidRPr="009D5BC4" w:rsidRDefault="009D5BC4" w:rsidP="009D5BC4">
            <w:pPr>
              <w:rPr>
                <w:sz w:val="20"/>
                <w:szCs w:val="20"/>
                <w:lang w:val="en-US" w:eastAsia="en-US" w:bidi="ar-SA"/>
              </w:rPr>
            </w:pPr>
          </w:p>
        </w:tc>
      </w:tr>
      <w:tr w:rsidR="009D5BC4" w:rsidRPr="009D5BC4" w14:paraId="32485D86"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09AF52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13</w:t>
            </w:r>
          </w:p>
        </w:tc>
        <w:tc>
          <w:tcPr>
            <w:tcW w:w="4200" w:type="dxa"/>
            <w:vMerge w:val="restart"/>
            <w:tcBorders>
              <w:top w:val="nil"/>
              <w:left w:val="single" w:sz="4" w:space="0" w:color="auto"/>
              <w:bottom w:val="single" w:sz="4" w:space="0" w:color="auto"/>
              <w:right w:val="single" w:sz="4" w:space="0" w:color="auto"/>
            </w:tcBorders>
            <w:vAlign w:val="center"/>
            <w:hideMark/>
          </w:tcPr>
          <w:p w14:paraId="03BBB974"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Транспортировка колец колодцев на свалку в 13 км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3C65A5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B8505E9"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6.13080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940A5F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4.400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02BEB59"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26.976</w:t>
            </w:r>
          </w:p>
        </w:tc>
        <w:tc>
          <w:tcPr>
            <w:tcW w:w="36" w:type="dxa"/>
            <w:vAlign w:val="center"/>
            <w:hideMark/>
          </w:tcPr>
          <w:p w14:paraId="2FF0570D" w14:textId="77777777" w:rsidR="009D5BC4" w:rsidRPr="009D5BC4" w:rsidRDefault="009D5BC4" w:rsidP="009D5BC4">
            <w:pPr>
              <w:rPr>
                <w:sz w:val="20"/>
                <w:szCs w:val="20"/>
                <w:lang w:val="en-US" w:eastAsia="en-US" w:bidi="ar-SA"/>
              </w:rPr>
            </w:pPr>
          </w:p>
        </w:tc>
      </w:tr>
      <w:tr w:rsidR="009D5BC4" w:rsidRPr="009D5BC4" w14:paraId="24731E85"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D38B0B4"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2DFA6C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90D313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A2736C0"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D6C16C7"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6B29E84"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D782012" w14:textId="77777777" w:rsidR="009D5BC4" w:rsidRPr="009D5BC4" w:rsidRDefault="009D5BC4" w:rsidP="009D5BC4">
            <w:pPr>
              <w:rPr>
                <w:rFonts w:ascii="Tahoma" w:hAnsi="Tahoma" w:cs="Tahoma"/>
                <w:sz w:val="16"/>
                <w:szCs w:val="16"/>
                <w:lang w:val="en-US" w:eastAsia="en-US" w:bidi="ar-SA"/>
              </w:rPr>
            </w:pPr>
          </w:p>
        </w:tc>
      </w:tr>
      <w:tr w:rsidR="009D5BC4" w:rsidRPr="009D5BC4" w14:paraId="198274D5"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F668ED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C827C4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4E5EBF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39AEDA0"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99AED1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7875125"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D40C996" w14:textId="77777777" w:rsidR="009D5BC4" w:rsidRPr="009D5BC4" w:rsidRDefault="009D5BC4" w:rsidP="009D5BC4">
            <w:pPr>
              <w:rPr>
                <w:sz w:val="20"/>
                <w:szCs w:val="20"/>
                <w:lang w:val="en-US" w:eastAsia="en-US" w:bidi="ar-SA"/>
              </w:rPr>
            </w:pPr>
          </w:p>
        </w:tc>
      </w:tr>
      <w:tr w:rsidR="009D5BC4" w:rsidRPr="009D5BC4" w14:paraId="0030EE7E"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CC8D417"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F7D3F7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2F95CA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3653097"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C05DF3B"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851CB2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4EA6BA9" w14:textId="77777777" w:rsidR="009D5BC4" w:rsidRPr="009D5BC4" w:rsidRDefault="009D5BC4" w:rsidP="009D5BC4">
            <w:pPr>
              <w:rPr>
                <w:sz w:val="20"/>
                <w:szCs w:val="20"/>
                <w:lang w:val="en-US" w:eastAsia="en-US" w:bidi="ar-SA"/>
              </w:rPr>
            </w:pPr>
          </w:p>
        </w:tc>
      </w:tr>
      <w:tr w:rsidR="009D5BC4" w:rsidRPr="009D5BC4" w14:paraId="02A10E08"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039FEC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14</w:t>
            </w:r>
          </w:p>
        </w:tc>
        <w:tc>
          <w:tcPr>
            <w:tcW w:w="4200" w:type="dxa"/>
            <w:vMerge w:val="restart"/>
            <w:tcBorders>
              <w:top w:val="nil"/>
              <w:left w:val="single" w:sz="4" w:space="0" w:color="auto"/>
              <w:bottom w:val="single" w:sz="4" w:space="0" w:color="auto"/>
              <w:right w:val="single" w:sz="4" w:space="0" w:color="auto"/>
            </w:tcBorders>
            <w:vAlign w:val="center"/>
            <w:hideMark/>
          </w:tcPr>
          <w:p w14:paraId="7BF13D63"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Монтаж сборных железобетонных стеновых колец</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0CD06A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485597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5.240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AC4E1A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93.559</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3E116D7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490.249</w:t>
            </w:r>
          </w:p>
        </w:tc>
        <w:tc>
          <w:tcPr>
            <w:tcW w:w="36" w:type="dxa"/>
            <w:vAlign w:val="center"/>
            <w:hideMark/>
          </w:tcPr>
          <w:p w14:paraId="3DA1C8CC" w14:textId="77777777" w:rsidR="009D5BC4" w:rsidRPr="009D5BC4" w:rsidRDefault="009D5BC4" w:rsidP="009D5BC4">
            <w:pPr>
              <w:rPr>
                <w:sz w:val="20"/>
                <w:szCs w:val="20"/>
                <w:lang w:val="en-US" w:eastAsia="en-US" w:bidi="ar-SA"/>
              </w:rPr>
            </w:pPr>
          </w:p>
        </w:tc>
      </w:tr>
      <w:tr w:rsidR="009D5BC4" w:rsidRPr="009D5BC4" w14:paraId="77A6C4C5"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7A40D2A"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B99F04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BA4CE6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C8F3F2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E77818F"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9B2071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DC7DE44" w14:textId="77777777" w:rsidR="009D5BC4" w:rsidRPr="009D5BC4" w:rsidRDefault="009D5BC4" w:rsidP="009D5BC4">
            <w:pPr>
              <w:rPr>
                <w:rFonts w:ascii="Tahoma" w:hAnsi="Tahoma" w:cs="Tahoma"/>
                <w:sz w:val="16"/>
                <w:szCs w:val="16"/>
                <w:lang w:val="en-US" w:eastAsia="en-US" w:bidi="ar-SA"/>
              </w:rPr>
            </w:pPr>
          </w:p>
        </w:tc>
      </w:tr>
      <w:tr w:rsidR="009D5BC4" w:rsidRPr="009D5BC4" w14:paraId="0046DE5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3D7B353"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507577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5B226D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E883CE7"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B953200"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5ABF9C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19AF21C" w14:textId="77777777" w:rsidR="009D5BC4" w:rsidRPr="009D5BC4" w:rsidRDefault="009D5BC4" w:rsidP="009D5BC4">
            <w:pPr>
              <w:rPr>
                <w:sz w:val="20"/>
                <w:szCs w:val="20"/>
                <w:lang w:val="en-US" w:eastAsia="en-US" w:bidi="ar-SA"/>
              </w:rPr>
            </w:pPr>
          </w:p>
        </w:tc>
      </w:tr>
      <w:tr w:rsidR="009D5BC4" w:rsidRPr="009D5BC4" w14:paraId="184F8A3D"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9CC4BA1"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D7E36C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E086FF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4BC6AB7"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B56BE5C"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9D174AA"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3755BCD" w14:textId="77777777" w:rsidR="009D5BC4" w:rsidRPr="009D5BC4" w:rsidRDefault="009D5BC4" w:rsidP="009D5BC4">
            <w:pPr>
              <w:rPr>
                <w:sz w:val="20"/>
                <w:szCs w:val="20"/>
                <w:lang w:val="en-US" w:eastAsia="en-US" w:bidi="ar-SA"/>
              </w:rPr>
            </w:pPr>
          </w:p>
        </w:tc>
      </w:tr>
      <w:tr w:rsidR="009D5BC4" w:rsidRPr="009D5BC4" w14:paraId="5D463E01"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E76F391"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15</w:t>
            </w:r>
          </w:p>
        </w:tc>
        <w:tc>
          <w:tcPr>
            <w:tcW w:w="4200" w:type="dxa"/>
            <w:vMerge w:val="restart"/>
            <w:tcBorders>
              <w:top w:val="nil"/>
              <w:left w:val="single" w:sz="4" w:space="0" w:color="auto"/>
              <w:bottom w:val="single" w:sz="4" w:space="0" w:color="auto"/>
              <w:right w:val="single" w:sz="4" w:space="0" w:color="auto"/>
            </w:tcBorders>
            <w:vAlign w:val="center"/>
            <w:hideMark/>
          </w:tcPr>
          <w:p w14:paraId="746ADE5C"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Сборное</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стальное</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кольцо</w:t>
            </w:r>
            <w:proofErr w:type="spellEnd"/>
            <w:r w:rsidRPr="009D5BC4">
              <w:rPr>
                <w:rFonts w:ascii="Tahoma" w:hAnsi="Tahoma" w:cs="Tahoma"/>
                <w:sz w:val="16"/>
                <w:szCs w:val="16"/>
                <w:lang w:val="en-US" w:eastAsia="en-US" w:bidi="ar-SA"/>
              </w:rPr>
              <w:t xml:space="preserve"> КС-10-3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2E163B6"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BBB135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12</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2E28CE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27.760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3843997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333.120</w:t>
            </w:r>
          </w:p>
        </w:tc>
        <w:tc>
          <w:tcPr>
            <w:tcW w:w="36" w:type="dxa"/>
            <w:vAlign w:val="center"/>
            <w:hideMark/>
          </w:tcPr>
          <w:p w14:paraId="14640CA8" w14:textId="77777777" w:rsidR="009D5BC4" w:rsidRPr="009D5BC4" w:rsidRDefault="009D5BC4" w:rsidP="009D5BC4">
            <w:pPr>
              <w:rPr>
                <w:sz w:val="20"/>
                <w:szCs w:val="20"/>
                <w:lang w:val="en-US" w:eastAsia="en-US" w:bidi="ar-SA"/>
              </w:rPr>
            </w:pPr>
          </w:p>
        </w:tc>
      </w:tr>
      <w:tr w:rsidR="009D5BC4" w:rsidRPr="009D5BC4" w14:paraId="511EB90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AC5964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9244EC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0EE3E4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ED7B616"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4711561"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14DE43D"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4399BE7" w14:textId="77777777" w:rsidR="009D5BC4" w:rsidRPr="009D5BC4" w:rsidRDefault="009D5BC4" w:rsidP="009D5BC4">
            <w:pPr>
              <w:rPr>
                <w:rFonts w:ascii="Tahoma" w:hAnsi="Tahoma" w:cs="Tahoma"/>
                <w:sz w:val="16"/>
                <w:szCs w:val="16"/>
                <w:lang w:val="en-US" w:eastAsia="en-US" w:bidi="ar-SA"/>
              </w:rPr>
            </w:pPr>
          </w:p>
        </w:tc>
      </w:tr>
      <w:tr w:rsidR="009D5BC4" w:rsidRPr="009D5BC4" w14:paraId="0B17ED75"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2ADD552"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1DD5F6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4A1467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A17F8A0"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4A9FCF9"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85AB70B"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B2D11FC" w14:textId="77777777" w:rsidR="009D5BC4" w:rsidRPr="009D5BC4" w:rsidRDefault="009D5BC4" w:rsidP="009D5BC4">
            <w:pPr>
              <w:rPr>
                <w:sz w:val="20"/>
                <w:szCs w:val="20"/>
                <w:lang w:val="en-US" w:eastAsia="en-US" w:bidi="ar-SA"/>
              </w:rPr>
            </w:pPr>
          </w:p>
        </w:tc>
      </w:tr>
      <w:tr w:rsidR="009D5BC4" w:rsidRPr="009D5BC4" w14:paraId="29135AFF"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FFD4D3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387004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D23905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864676B"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EE02E3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95AC71B"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A9534B1" w14:textId="77777777" w:rsidR="009D5BC4" w:rsidRPr="009D5BC4" w:rsidRDefault="009D5BC4" w:rsidP="009D5BC4">
            <w:pPr>
              <w:rPr>
                <w:sz w:val="20"/>
                <w:szCs w:val="20"/>
                <w:lang w:val="en-US" w:eastAsia="en-US" w:bidi="ar-SA"/>
              </w:rPr>
            </w:pPr>
          </w:p>
        </w:tc>
      </w:tr>
      <w:tr w:rsidR="009D5BC4" w:rsidRPr="009D5BC4" w14:paraId="17D8C768"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696A34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16</w:t>
            </w:r>
          </w:p>
        </w:tc>
        <w:tc>
          <w:tcPr>
            <w:tcW w:w="4200" w:type="dxa"/>
            <w:vMerge w:val="restart"/>
            <w:tcBorders>
              <w:top w:val="nil"/>
              <w:left w:val="single" w:sz="4" w:space="0" w:color="auto"/>
              <w:bottom w:val="single" w:sz="4" w:space="0" w:color="auto"/>
              <w:right w:val="single" w:sz="4" w:space="0" w:color="auto"/>
            </w:tcBorders>
            <w:vAlign w:val="center"/>
            <w:hideMark/>
          </w:tcPr>
          <w:p w14:paraId="3C03C9CB"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Сборное</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стальное</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кольцо</w:t>
            </w:r>
            <w:proofErr w:type="spellEnd"/>
            <w:r w:rsidRPr="009D5BC4">
              <w:rPr>
                <w:rFonts w:ascii="Tahoma" w:hAnsi="Tahoma" w:cs="Tahoma"/>
                <w:sz w:val="16"/>
                <w:szCs w:val="16"/>
                <w:lang w:val="en-US" w:eastAsia="en-US" w:bidi="ar-SA"/>
              </w:rPr>
              <w:t xml:space="preserve"> КС-10-9</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8613E25"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59A03A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13</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08A30C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42.015</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107EDEE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546.195</w:t>
            </w:r>
          </w:p>
        </w:tc>
        <w:tc>
          <w:tcPr>
            <w:tcW w:w="36" w:type="dxa"/>
            <w:vAlign w:val="center"/>
            <w:hideMark/>
          </w:tcPr>
          <w:p w14:paraId="6E38E5E7" w14:textId="77777777" w:rsidR="009D5BC4" w:rsidRPr="009D5BC4" w:rsidRDefault="009D5BC4" w:rsidP="009D5BC4">
            <w:pPr>
              <w:rPr>
                <w:sz w:val="20"/>
                <w:szCs w:val="20"/>
                <w:lang w:val="en-US" w:eastAsia="en-US" w:bidi="ar-SA"/>
              </w:rPr>
            </w:pPr>
          </w:p>
        </w:tc>
      </w:tr>
      <w:tr w:rsidR="009D5BC4" w:rsidRPr="009D5BC4" w14:paraId="625A3FA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266974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4C5747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6123A7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459F8BF"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AA86120"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8A2C2C4"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716D79C" w14:textId="77777777" w:rsidR="009D5BC4" w:rsidRPr="009D5BC4" w:rsidRDefault="009D5BC4" w:rsidP="009D5BC4">
            <w:pPr>
              <w:rPr>
                <w:rFonts w:ascii="Tahoma" w:hAnsi="Tahoma" w:cs="Tahoma"/>
                <w:sz w:val="16"/>
                <w:szCs w:val="16"/>
                <w:lang w:val="en-US" w:eastAsia="en-US" w:bidi="ar-SA"/>
              </w:rPr>
            </w:pPr>
          </w:p>
        </w:tc>
      </w:tr>
      <w:tr w:rsidR="009D5BC4" w:rsidRPr="009D5BC4" w14:paraId="2B22CAA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B47FA07"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34F9FA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0ACC3F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EE62BE6"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F2F029B"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983A517"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A612058" w14:textId="77777777" w:rsidR="009D5BC4" w:rsidRPr="009D5BC4" w:rsidRDefault="009D5BC4" w:rsidP="009D5BC4">
            <w:pPr>
              <w:rPr>
                <w:sz w:val="20"/>
                <w:szCs w:val="20"/>
                <w:lang w:val="en-US" w:eastAsia="en-US" w:bidi="ar-SA"/>
              </w:rPr>
            </w:pPr>
          </w:p>
        </w:tc>
      </w:tr>
      <w:tr w:rsidR="009D5BC4" w:rsidRPr="009D5BC4" w14:paraId="5F6CA5F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0C4433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453DF8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0B27D8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A869530"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816108F"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185E15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821B014" w14:textId="77777777" w:rsidR="009D5BC4" w:rsidRPr="009D5BC4" w:rsidRDefault="009D5BC4" w:rsidP="009D5BC4">
            <w:pPr>
              <w:rPr>
                <w:sz w:val="20"/>
                <w:szCs w:val="20"/>
                <w:lang w:val="en-US" w:eastAsia="en-US" w:bidi="ar-SA"/>
              </w:rPr>
            </w:pPr>
          </w:p>
        </w:tc>
      </w:tr>
      <w:tr w:rsidR="009D5BC4" w:rsidRPr="009D5BC4" w14:paraId="485612B0"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627BF2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17</w:t>
            </w:r>
          </w:p>
        </w:tc>
        <w:tc>
          <w:tcPr>
            <w:tcW w:w="4200" w:type="dxa"/>
            <w:vMerge w:val="restart"/>
            <w:tcBorders>
              <w:top w:val="nil"/>
              <w:left w:val="single" w:sz="4" w:space="0" w:color="auto"/>
              <w:bottom w:val="single" w:sz="4" w:space="0" w:color="auto"/>
              <w:right w:val="single" w:sz="4" w:space="0" w:color="auto"/>
            </w:tcBorders>
            <w:vAlign w:val="center"/>
            <w:hideMark/>
          </w:tcPr>
          <w:p w14:paraId="1DDC635B"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Кольцо</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стальное</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сборное</w:t>
            </w:r>
            <w:proofErr w:type="spellEnd"/>
            <w:r w:rsidRPr="009D5BC4">
              <w:rPr>
                <w:rFonts w:ascii="Tahoma" w:hAnsi="Tahoma" w:cs="Tahoma"/>
                <w:sz w:val="16"/>
                <w:szCs w:val="16"/>
                <w:lang w:val="en-US" w:eastAsia="en-US" w:bidi="ar-SA"/>
              </w:rPr>
              <w:t xml:space="preserve"> КС-13-6</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ADC5208"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143CAA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0C363E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71.276</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62DB9371"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71.276</w:t>
            </w:r>
          </w:p>
        </w:tc>
        <w:tc>
          <w:tcPr>
            <w:tcW w:w="36" w:type="dxa"/>
            <w:vAlign w:val="center"/>
            <w:hideMark/>
          </w:tcPr>
          <w:p w14:paraId="1CB434B0" w14:textId="77777777" w:rsidR="009D5BC4" w:rsidRPr="009D5BC4" w:rsidRDefault="009D5BC4" w:rsidP="009D5BC4">
            <w:pPr>
              <w:rPr>
                <w:sz w:val="20"/>
                <w:szCs w:val="20"/>
                <w:lang w:val="en-US" w:eastAsia="en-US" w:bidi="ar-SA"/>
              </w:rPr>
            </w:pPr>
          </w:p>
        </w:tc>
      </w:tr>
      <w:tr w:rsidR="009D5BC4" w:rsidRPr="009D5BC4" w14:paraId="761F9C70"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917C01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F31A14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E05EA7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4012C8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C16FC27"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8D469B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7E77927" w14:textId="77777777" w:rsidR="009D5BC4" w:rsidRPr="009D5BC4" w:rsidRDefault="009D5BC4" w:rsidP="009D5BC4">
            <w:pPr>
              <w:rPr>
                <w:rFonts w:ascii="Tahoma" w:hAnsi="Tahoma" w:cs="Tahoma"/>
                <w:sz w:val="16"/>
                <w:szCs w:val="16"/>
                <w:lang w:val="en-US" w:eastAsia="en-US" w:bidi="ar-SA"/>
              </w:rPr>
            </w:pPr>
          </w:p>
        </w:tc>
      </w:tr>
      <w:tr w:rsidR="009D5BC4" w:rsidRPr="009D5BC4" w14:paraId="4A78AB5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5C17BA2"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AB0D4E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CE5C1E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54D403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FA48041"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4D8F909"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2D68352" w14:textId="77777777" w:rsidR="009D5BC4" w:rsidRPr="009D5BC4" w:rsidRDefault="009D5BC4" w:rsidP="009D5BC4">
            <w:pPr>
              <w:rPr>
                <w:sz w:val="20"/>
                <w:szCs w:val="20"/>
                <w:lang w:val="en-US" w:eastAsia="en-US" w:bidi="ar-SA"/>
              </w:rPr>
            </w:pPr>
          </w:p>
        </w:tc>
      </w:tr>
      <w:tr w:rsidR="009D5BC4" w:rsidRPr="009D5BC4" w14:paraId="74EEBC2A"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2521E8C"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36A909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A39BF6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46FD3DC"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11FA725"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65BF29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0771F0C" w14:textId="77777777" w:rsidR="009D5BC4" w:rsidRPr="009D5BC4" w:rsidRDefault="009D5BC4" w:rsidP="009D5BC4">
            <w:pPr>
              <w:rPr>
                <w:sz w:val="20"/>
                <w:szCs w:val="20"/>
                <w:lang w:val="en-US" w:eastAsia="en-US" w:bidi="ar-SA"/>
              </w:rPr>
            </w:pPr>
          </w:p>
        </w:tc>
      </w:tr>
      <w:tr w:rsidR="009D5BC4" w:rsidRPr="009D5BC4" w14:paraId="204250F2"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5B588E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18</w:t>
            </w:r>
          </w:p>
        </w:tc>
        <w:tc>
          <w:tcPr>
            <w:tcW w:w="4200" w:type="dxa"/>
            <w:vMerge w:val="restart"/>
            <w:tcBorders>
              <w:top w:val="nil"/>
              <w:left w:val="single" w:sz="4" w:space="0" w:color="auto"/>
              <w:bottom w:val="single" w:sz="4" w:space="0" w:color="auto"/>
              <w:right w:val="single" w:sz="4" w:space="0" w:color="auto"/>
            </w:tcBorders>
            <w:vAlign w:val="center"/>
            <w:hideMark/>
          </w:tcPr>
          <w:p w14:paraId="2052C03F"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Сейсмостойкие металлические соединительные элементы в колодцах</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1A5E3B1"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41CB69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0.02680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C96C9E1"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827.988</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FCB879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22.190</w:t>
            </w:r>
          </w:p>
        </w:tc>
        <w:tc>
          <w:tcPr>
            <w:tcW w:w="36" w:type="dxa"/>
            <w:vAlign w:val="center"/>
            <w:hideMark/>
          </w:tcPr>
          <w:p w14:paraId="0E1D974E" w14:textId="77777777" w:rsidR="009D5BC4" w:rsidRPr="009D5BC4" w:rsidRDefault="009D5BC4" w:rsidP="009D5BC4">
            <w:pPr>
              <w:rPr>
                <w:sz w:val="20"/>
                <w:szCs w:val="20"/>
                <w:lang w:val="en-US" w:eastAsia="en-US" w:bidi="ar-SA"/>
              </w:rPr>
            </w:pPr>
          </w:p>
        </w:tc>
      </w:tr>
      <w:tr w:rsidR="009D5BC4" w:rsidRPr="009D5BC4" w14:paraId="2AD50050"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B2823F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DF787B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C1EC6B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3BADDCF"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2DC1AE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101CFEF"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D92FBDD" w14:textId="77777777" w:rsidR="009D5BC4" w:rsidRPr="009D5BC4" w:rsidRDefault="009D5BC4" w:rsidP="009D5BC4">
            <w:pPr>
              <w:rPr>
                <w:rFonts w:ascii="Tahoma" w:hAnsi="Tahoma" w:cs="Tahoma"/>
                <w:sz w:val="16"/>
                <w:szCs w:val="16"/>
                <w:lang w:val="en-US" w:eastAsia="en-US" w:bidi="ar-SA"/>
              </w:rPr>
            </w:pPr>
          </w:p>
        </w:tc>
      </w:tr>
      <w:tr w:rsidR="009D5BC4" w:rsidRPr="009D5BC4" w14:paraId="6542644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879CB4A"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378A1A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5DDB63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5A356A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6414C1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2110A5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2C75CDC" w14:textId="77777777" w:rsidR="009D5BC4" w:rsidRPr="009D5BC4" w:rsidRDefault="009D5BC4" w:rsidP="009D5BC4">
            <w:pPr>
              <w:rPr>
                <w:sz w:val="20"/>
                <w:szCs w:val="20"/>
                <w:lang w:val="en-US" w:eastAsia="en-US" w:bidi="ar-SA"/>
              </w:rPr>
            </w:pPr>
          </w:p>
        </w:tc>
      </w:tr>
      <w:tr w:rsidR="009D5BC4" w:rsidRPr="009D5BC4" w14:paraId="4C30351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F0DB11D"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B507DA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9F13A8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65EEBC4"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28783D0"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3D8929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67C5E08" w14:textId="77777777" w:rsidR="009D5BC4" w:rsidRPr="009D5BC4" w:rsidRDefault="009D5BC4" w:rsidP="009D5BC4">
            <w:pPr>
              <w:rPr>
                <w:sz w:val="20"/>
                <w:szCs w:val="20"/>
                <w:lang w:val="en-US" w:eastAsia="en-US" w:bidi="ar-SA"/>
              </w:rPr>
            </w:pPr>
          </w:p>
        </w:tc>
      </w:tr>
      <w:tr w:rsidR="009D5BC4" w:rsidRPr="009D5BC4" w14:paraId="3BD2AA47"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070B70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19</w:t>
            </w:r>
          </w:p>
        </w:tc>
        <w:tc>
          <w:tcPr>
            <w:tcW w:w="4200" w:type="dxa"/>
            <w:vMerge w:val="restart"/>
            <w:tcBorders>
              <w:top w:val="nil"/>
              <w:left w:val="single" w:sz="4" w:space="0" w:color="auto"/>
              <w:bottom w:val="single" w:sz="4" w:space="0" w:color="auto"/>
              <w:right w:val="single" w:sz="4" w:space="0" w:color="auto"/>
            </w:tcBorders>
            <w:vAlign w:val="center"/>
            <w:hideMark/>
          </w:tcPr>
          <w:p w14:paraId="2F2B3A73"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Гидроизоляция</w:t>
            </w:r>
            <w:proofErr w:type="spellEnd"/>
            <w:r w:rsidRPr="009D5BC4">
              <w:rPr>
                <w:rFonts w:ascii="Tahoma" w:hAnsi="Tahoma" w:cs="Tahoma"/>
                <w:sz w:val="16"/>
                <w:szCs w:val="16"/>
                <w:lang w:val="en-US" w:eastAsia="en-US" w:bidi="ar-SA"/>
              </w:rPr>
              <w:t xml:space="preserve"> (2 </w:t>
            </w:r>
            <w:proofErr w:type="spellStart"/>
            <w:r w:rsidRPr="009D5BC4">
              <w:rPr>
                <w:rFonts w:ascii="Tahoma" w:hAnsi="Tahoma" w:cs="Tahoma"/>
                <w:sz w:val="16"/>
                <w:szCs w:val="16"/>
                <w:lang w:val="en-US" w:eastAsia="en-US" w:bidi="ar-SA"/>
              </w:rPr>
              <w:t>слоя</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горячего</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битума</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86E279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4F2AA1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80.810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C734DE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1.230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3E8171B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99.396</w:t>
            </w:r>
          </w:p>
        </w:tc>
        <w:tc>
          <w:tcPr>
            <w:tcW w:w="36" w:type="dxa"/>
            <w:vAlign w:val="center"/>
            <w:hideMark/>
          </w:tcPr>
          <w:p w14:paraId="06F338B2" w14:textId="77777777" w:rsidR="009D5BC4" w:rsidRPr="009D5BC4" w:rsidRDefault="009D5BC4" w:rsidP="009D5BC4">
            <w:pPr>
              <w:rPr>
                <w:sz w:val="20"/>
                <w:szCs w:val="20"/>
                <w:lang w:val="en-US" w:eastAsia="en-US" w:bidi="ar-SA"/>
              </w:rPr>
            </w:pPr>
          </w:p>
        </w:tc>
      </w:tr>
      <w:tr w:rsidR="009D5BC4" w:rsidRPr="009D5BC4" w14:paraId="0C9A2C3B"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BDB46AE"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6332F5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4ACFEC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BB77CD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93C84A3"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1B96744"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0BB4D87" w14:textId="77777777" w:rsidR="009D5BC4" w:rsidRPr="009D5BC4" w:rsidRDefault="009D5BC4" w:rsidP="009D5BC4">
            <w:pPr>
              <w:rPr>
                <w:rFonts w:ascii="Tahoma" w:hAnsi="Tahoma" w:cs="Tahoma"/>
                <w:sz w:val="16"/>
                <w:szCs w:val="16"/>
                <w:lang w:val="en-US" w:eastAsia="en-US" w:bidi="ar-SA"/>
              </w:rPr>
            </w:pPr>
          </w:p>
        </w:tc>
      </w:tr>
      <w:tr w:rsidR="009D5BC4" w:rsidRPr="009D5BC4" w14:paraId="132DBBAE"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19F9466"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20CD30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108F32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F644AA6"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590A05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86401E0"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FA8A0CD" w14:textId="77777777" w:rsidR="009D5BC4" w:rsidRPr="009D5BC4" w:rsidRDefault="009D5BC4" w:rsidP="009D5BC4">
            <w:pPr>
              <w:rPr>
                <w:sz w:val="20"/>
                <w:szCs w:val="20"/>
                <w:lang w:val="en-US" w:eastAsia="en-US" w:bidi="ar-SA"/>
              </w:rPr>
            </w:pPr>
          </w:p>
        </w:tc>
      </w:tr>
      <w:tr w:rsidR="009D5BC4" w:rsidRPr="009D5BC4" w14:paraId="1F679D78"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C85C891"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36C520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D93608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9EA3B2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9EB7460"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8DC455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55DED5C" w14:textId="77777777" w:rsidR="009D5BC4" w:rsidRPr="009D5BC4" w:rsidRDefault="009D5BC4" w:rsidP="009D5BC4">
            <w:pPr>
              <w:rPr>
                <w:sz w:val="20"/>
                <w:szCs w:val="20"/>
                <w:lang w:val="en-US" w:eastAsia="en-US" w:bidi="ar-SA"/>
              </w:rPr>
            </w:pPr>
          </w:p>
        </w:tc>
      </w:tr>
      <w:tr w:rsidR="009D5BC4" w:rsidRPr="009D5BC4" w14:paraId="66B7C016"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510BD2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20</w:t>
            </w:r>
          </w:p>
        </w:tc>
        <w:tc>
          <w:tcPr>
            <w:tcW w:w="4200" w:type="dxa"/>
            <w:vMerge w:val="restart"/>
            <w:tcBorders>
              <w:top w:val="nil"/>
              <w:left w:val="single" w:sz="4" w:space="0" w:color="auto"/>
              <w:bottom w:val="single" w:sz="4" w:space="0" w:color="auto"/>
              <w:right w:val="single" w:sz="4" w:space="0" w:color="auto"/>
            </w:tcBorders>
            <w:vAlign w:val="center"/>
            <w:hideMark/>
          </w:tcPr>
          <w:p w14:paraId="4E35D36B"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Ремонт люка монолитным бетоном класса В20</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1FC7D9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E6A31B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0.990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B03087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72.408</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1E69725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71.684</w:t>
            </w:r>
          </w:p>
        </w:tc>
        <w:tc>
          <w:tcPr>
            <w:tcW w:w="36" w:type="dxa"/>
            <w:vAlign w:val="center"/>
            <w:hideMark/>
          </w:tcPr>
          <w:p w14:paraId="4E5324CE" w14:textId="77777777" w:rsidR="009D5BC4" w:rsidRPr="009D5BC4" w:rsidRDefault="009D5BC4" w:rsidP="009D5BC4">
            <w:pPr>
              <w:rPr>
                <w:sz w:val="20"/>
                <w:szCs w:val="20"/>
                <w:lang w:val="en-US" w:eastAsia="en-US" w:bidi="ar-SA"/>
              </w:rPr>
            </w:pPr>
          </w:p>
        </w:tc>
      </w:tr>
      <w:tr w:rsidR="009D5BC4" w:rsidRPr="009D5BC4" w14:paraId="3A858723"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250F03F"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61D7C1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42DC0E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A4EACF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74D94E1"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6557B30"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863DF97" w14:textId="77777777" w:rsidR="009D5BC4" w:rsidRPr="009D5BC4" w:rsidRDefault="009D5BC4" w:rsidP="009D5BC4">
            <w:pPr>
              <w:rPr>
                <w:rFonts w:ascii="Tahoma" w:hAnsi="Tahoma" w:cs="Tahoma"/>
                <w:sz w:val="16"/>
                <w:szCs w:val="16"/>
                <w:lang w:val="en-US" w:eastAsia="en-US" w:bidi="ar-SA"/>
              </w:rPr>
            </w:pPr>
          </w:p>
        </w:tc>
      </w:tr>
      <w:tr w:rsidR="009D5BC4" w:rsidRPr="009D5BC4" w14:paraId="1CA81BE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F9E170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EE6C5D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64139A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F4C8B84"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690F901"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2AD8218"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5648752" w14:textId="77777777" w:rsidR="009D5BC4" w:rsidRPr="009D5BC4" w:rsidRDefault="009D5BC4" w:rsidP="009D5BC4">
            <w:pPr>
              <w:rPr>
                <w:sz w:val="20"/>
                <w:szCs w:val="20"/>
                <w:lang w:val="en-US" w:eastAsia="en-US" w:bidi="ar-SA"/>
              </w:rPr>
            </w:pPr>
          </w:p>
        </w:tc>
      </w:tr>
      <w:tr w:rsidR="009D5BC4" w:rsidRPr="009D5BC4" w14:paraId="7C153304"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843087D"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EA99D9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C109A2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3F5B4C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4246F56"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4D00FA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CF48813" w14:textId="77777777" w:rsidR="009D5BC4" w:rsidRPr="009D5BC4" w:rsidRDefault="009D5BC4" w:rsidP="009D5BC4">
            <w:pPr>
              <w:rPr>
                <w:sz w:val="20"/>
                <w:szCs w:val="20"/>
                <w:lang w:val="en-US" w:eastAsia="en-US" w:bidi="ar-SA"/>
              </w:rPr>
            </w:pPr>
          </w:p>
        </w:tc>
      </w:tr>
      <w:tr w:rsidR="009D5BC4" w:rsidRPr="009D5BC4" w14:paraId="2FA6297E"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545312D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21</w:t>
            </w:r>
          </w:p>
        </w:tc>
        <w:tc>
          <w:tcPr>
            <w:tcW w:w="4200" w:type="dxa"/>
            <w:vMerge w:val="restart"/>
            <w:tcBorders>
              <w:top w:val="nil"/>
              <w:left w:val="single" w:sz="4" w:space="0" w:color="auto"/>
              <w:bottom w:val="single" w:sz="4" w:space="0" w:color="auto"/>
              <w:right w:val="single" w:sz="4" w:space="0" w:color="auto"/>
            </w:tcBorders>
            <w:vAlign w:val="center"/>
            <w:hideMark/>
          </w:tcPr>
          <w:p w14:paraId="1207B694"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Монтаж</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плиты</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крышки</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люка</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4CF3FCC5"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734E37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26</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3071429"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2.178</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519D511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56.628</w:t>
            </w:r>
          </w:p>
        </w:tc>
        <w:tc>
          <w:tcPr>
            <w:tcW w:w="36" w:type="dxa"/>
            <w:vAlign w:val="center"/>
            <w:hideMark/>
          </w:tcPr>
          <w:p w14:paraId="1B3DDF24" w14:textId="77777777" w:rsidR="009D5BC4" w:rsidRPr="009D5BC4" w:rsidRDefault="009D5BC4" w:rsidP="009D5BC4">
            <w:pPr>
              <w:rPr>
                <w:sz w:val="20"/>
                <w:szCs w:val="20"/>
                <w:lang w:val="en-US" w:eastAsia="en-US" w:bidi="ar-SA"/>
              </w:rPr>
            </w:pPr>
          </w:p>
        </w:tc>
      </w:tr>
      <w:tr w:rsidR="009D5BC4" w:rsidRPr="009D5BC4" w14:paraId="069EDF2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492903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5B2F50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D6EFB1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5A36A43"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9305C10"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F48B5D8"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374E5C1" w14:textId="77777777" w:rsidR="009D5BC4" w:rsidRPr="009D5BC4" w:rsidRDefault="009D5BC4" w:rsidP="009D5BC4">
            <w:pPr>
              <w:rPr>
                <w:rFonts w:ascii="Tahoma" w:hAnsi="Tahoma" w:cs="Tahoma"/>
                <w:sz w:val="16"/>
                <w:szCs w:val="16"/>
                <w:lang w:val="en-US" w:eastAsia="en-US" w:bidi="ar-SA"/>
              </w:rPr>
            </w:pPr>
          </w:p>
        </w:tc>
      </w:tr>
      <w:tr w:rsidR="009D5BC4" w:rsidRPr="009D5BC4" w14:paraId="459F02B0"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7E2A971"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D8B0D3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A870DE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A2C90B5"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AB86864"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F8988E4"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A554E05" w14:textId="77777777" w:rsidR="009D5BC4" w:rsidRPr="009D5BC4" w:rsidRDefault="009D5BC4" w:rsidP="009D5BC4">
            <w:pPr>
              <w:rPr>
                <w:sz w:val="20"/>
                <w:szCs w:val="20"/>
                <w:lang w:val="en-US" w:eastAsia="en-US" w:bidi="ar-SA"/>
              </w:rPr>
            </w:pPr>
          </w:p>
        </w:tc>
      </w:tr>
      <w:tr w:rsidR="009D5BC4" w:rsidRPr="009D5BC4" w14:paraId="1F6DA473"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036F0DC"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6C2D00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AB2BD6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6184CF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D4D7CF0"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0BF01E4"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AB867A9" w14:textId="77777777" w:rsidR="009D5BC4" w:rsidRPr="009D5BC4" w:rsidRDefault="009D5BC4" w:rsidP="009D5BC4">
            <w:pPr>
              <w:rPr>
                <w:sz w:val="20"/>
                <w:szCs w:val="20"/>
                <w:lang w:val="en-US" w:eastAsia="en-US" w:bidi="ar-SA"/>
              </w:rPr>
            </w:pPr>
          </w:p>
        </w:tc>
      </w:tr>
      <w:tr w:rsidR="009D5BC4" w:rsidRPr="009D5BC4" w14:paraId="6505139C"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4C4A926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22</w:t>
            </w:r>
          </w:p>
        </w:tc>
        <w:tc>
          <w:tcPr>
            <w:tcW w:w="4200" w:type="dxa"/>
            <w:vMerge w:val="restart"/>
            <w:tcBorders>
              <w:top w:val="nil"/>
              <w:left w:val="single" w:sz="4" w:space="0" w:color="auto"/>
              <w:bottom w:val="single" w:sz="4" w:space="0" w:color="auto"/>
              <w:right w:val="single" w:sz="4" w:space="0" w:color="auto"/>
            </w:tcBorders>
            <w:vAlign w:val="center"/>
            <w:hideMark/>
          </w:tcPr>
          <w:p w14:paraId="63DECC29"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 xml:space="preserve">Плита перекрытия </w:t>
            </w:r>
            <w:r w:rsidRPr="009D5BC4">
              <w:rPr>
                <w:rFonts w:ascii="Tahoma" w:hAnsi="Tahoma" w:cs="Tahoma"/>
                <w:sz w:val="16"/>
                <w:szCs w:val="16"/>
                <w:lang w:val="en-US" w:eastAsia="en-US" w:bidi="ar-SA"/>
              </w:rPr>
              <w:t>E</w:t>
            </w:r>
            <w:r w:rsidRPr="009D5BC4">
              <w:rPr>
                <w:rFonts w:ascii="Tahoma" w:hAnsi="Tahoma" w:cs="Tahoma"/>
                <w:sz w:val="16"/>
                <w:szCs w:val="16"/>
                <w:lang w:eastAsia="en-US" w:bidi="ar-SA"/>
              </w:rPr>
              <w:t>/</w:t>
            </w:r>
            <w:r w:rsidRPr="009D5BC4">
              <w:rPr>
                <w:rFonts w:ascii="Tahoma" w:hAnsi="Tahoma" w:cs="Tahoma"/>
                <w:sz w:val="16"/>
                <w:szCs w:val="16"/>
                <w:lang w:val="en-US" w:eastAsia="en-US" w:bidi="ar-SA"/>
              </w:rPr>
              <w:t>B</w:t>
            </w:r>
            <w:r w:rsidRPr="009D5BC4">
              <w:rPr>
                <w:rFonts w:ascii="Tahoma" w:hAnsi="Tahoma" w:cs="Tahoma"/>
                <w:sz w:val="16"/>
                <w:szCs w:val="16"/>
                <w:lang w:eastAsia="en-US" w:bidi="ar-SA"/>
              </w:rPr>
              <w:t xml:space="preserve"> 1,2</w:t>
            </w:r>
            <w:r w:rsidRPr="009D5BC4">
              <w:rPr>
                <w:rFonts w:ascii="Tahoma" w:hAnsi="Tahoma" w:cs="Tahoma"/>
                <w:sz w:val="16"/>
                <w:szCs w:val="16"/>
                <w:lang w:val="en-US" w:eastAsia="en-US" w:bidi="ar-SA"/>
              </w:rPr>
              <w:t>x</w:t>
            </w:r>
            <w:r w:rsidRPr="009D5BC4">
              <w:rPr>
                <w:rFonts w:ascii="Tahoma" w:hAnsi="Tahoma" w:cs="Tahoma"/>
                <w:sz w:val="16"/>
                <w:szCs w:val="16"/>
                <w:lang w:eastAsia="en-US" w:bidi="ar-SA"/>
              </w:rPr>
              <w:t>1,2м с чугунной крышкой</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54B25D2"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EF6DCD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9</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F828E7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123.375</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E9FBF0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1110.375</w:t>
            </w:r>
          </w:p>
        </w:tc>
        <w:tc>
          <w:tcPr>
            <w:tcW w:w="36" w:type="dxa"/>
            <w:vAlign w:val="center"/>
            <w:hideMark/>
          </w:tcPr>
          <w:p w14:paraId="21701C94" w14:textId="77777777" w:rsidR="009D5BC4" w:rsidRPr="009D5BC4" w:rsidRDefault="009D5BC4" w:rsidP="009D5BC4">
            <w:pPr>
              <w:rPr>
                <w:sz w:val="20"/>
                <w:szCs w:val="20"/>
                <w:lang w:val="en-US" w:eastAsia="en-US" w:bidi="ar-SA"/>
              </w:rPr>
            </w:pPr>
          </w:p>
        </w:tc>
      </w:tr>
      <w:tr w:rsidR="009D5BC4" w:rsidRPr="009D5BC4" w14:paraId="5B111F1F"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ECE2A3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635E14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C0F8F0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BEF92A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0DAF673"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B2D808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BA7AFD4" w14:textId="77777777" w:rsidR="009D5BC4" w:rsidRPr="009D5BC4" w:rsidRDefault="009D5BC4" w:rsidP="009D5BC4">
            <w:pPr>
              <w:rPr>
                <w:rFonts w:ascii="Tahoma" w:hAnsi="Tahoma" w:cs="Tahoma"/>
                <w:sz w:val="16"/>
                <w:szCs w:val="16"/>
                <w:lang w:val="en-US" w:eastAsia="en-US" w:bidi="ar-SA"/>
              </w:rPr>
            </w:pPr>
          </w:p>
        </w:tc>
      </w:tr>
      <w:tr w:rsidR="009D5BC4" w:rsidRPr="009D5BC4" w14:paraId="45567DB3"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AE3D09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0C4F82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F70FA3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C3ACD3F"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6E09A25"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1863005"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3ECFA98" w14:textId="77777777" w:rsidR="009D5BC4" w:rsidRPr="009D5BC4" w:rsidRDefault="009D5BC4" w:rsidP="009D5BC4">
            <w:pPr>
              <w:rPr>
                <w:sz w:val="20"/>
                <w:szCs w:val="20"/>
                <w:lang w:val="en-US" w:eastAsia="en-US" w:bidi="ar-SA"/>
              </w:rPr>
            </w:pPr>
          </w:p>
        </w:tc>
      </w:tr>
      <w:tr w:rsidR="009D5BC4" w:rsidRPr="009D5BC4" w14:paraId="52AEB872"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22105C2"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7E6B32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872AFB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2CABD5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6CE9A9B"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F0E0AA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8BB40B8" w14:textId="77777777" w:rsidR="009D5BC4" w:rsidRPr="009D5BC4" w:rsidRDefault="009D5BC4" w:rsidP="009D5BC4">
            <w:pPr>
              <w:rPr>
                <w:sz w:val="20"/>
                <w:szCs w:val="20"/>
                <w:lang w:val="en-US" w:eastAsia="en-US" w:bidi="ar-SA"/>
              </w:rPr>
            </w:pPr>
          </w:p>
        </w:tc>
      </w:tr>
      <w:tr w:rsidR="009D5BC4" w:rsidRPr="009D5BC4" w14:paraId="7A68F4BD"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3E6D2F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23</w:t>
            </w:r>
          </w:p>
        </w:tc>
        <w:tc>
          <w:tcPr>
            <w:tcW w:w="4200" w:type="dxa"/>
            <w:vMerge w:val="restart"/>
            <w:tcBorders>
              <w:top w:val="nil"/>
              <w:left w:val="single" w:sz="4" w:space="0" w:color="auto"/>
              <w:bottom w:val="single" w:sz="4" w:space="0" w:color="auto"/>
              <w:right w:val="single" w:sz="4" w:space="0" w:color="auto"/>
            </w:tcBorders>
            <w:vAlign w:val="center"/>
            <w:hideMark/>
          </w:tcPr>
          <w:p w14:paraId="1937461D"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 xml:space="preserve">Плита перекрытия </w:t>
            </w:r>
            <w:r w:rsidRPr="009D5BC4">
              <w:rPr>
                <w:rFonts w:ascii="Tahoma" w:hAnsi="Tahoma" w:cs="Tahoma"/>
                <w:sz w:val="16"/>
                <w:szCs w:val="16"/>
                <w:lang w:val="en-US" w:eastAsia="en-US" w:bidi="ar-SA"/>
              </w:rPr>
              <w:t>E</w:t>
            </w:r>
            <w:r w:rsidRPr="009D5BC4">
              <w:rPr>
                <w:rFonts w:ascii="Tahoma" w:hAnsi="Tahoma" w:cs="Tahoma"/>
                <w:sz w:val="16"/>
                <w:szCs w:val="16"/>
                <w:lang w:eastAsia="en-US" w:bidi="ar-SA"/>
              </w:rPr>
              <w:t>/</w:t>
            </w:r>
            <w:r w:rsidRPr="009D5BC4">
              <w:rPr>
                <w:rFonts w:ascii="Tahoma" w:hAnsi="Tahoma" w:cs="Tahoma"/>
                <w:sz w:val="16"/>
                <w:szCs w:val="16"/>
                <w:lang w:val="en-US" w:eastAsia="en-US" w:bidi="ar-SA"/>
              </w:rPr>
              <w:t>B</w:t>
            </w:r>
            <w:r w:rsidRPr="009D5BC4">
              <w:rPr>
                <w:rFonts w:ascii="Tahoma" w:hAnsi="Tahoma" w:cs="Tahoma"/>
                <w:sz w:val="16"/>
                <w:szCs w:val="16"/>
                <w:lang w:eastAsia="en-US" w:bidi="ar-SA"/>
              </w:rPr>
              <w:t xml:space="preserve"> 1,5</w:t>
            </w:r>
            <w:r w:rsidRPr="009D5BC4">
              <w:rPr>
                <w:rFonts w:ascii="Tahoma" w:hAnsi="Tahoma" w:cs="Tahoma"/>
                <w:sz w:val="16"/>
                <w:szCs w:val="16"/>
                <w:lang w:val="en-US" w:eastAsia="en-US" w:bidi="ar-SA"/>
              </w:rPr>
              <w:t>x</w:t>
            </w:r>
            <w:r w:rsidRPr="009D5BC4">
              <w:rPr>
                <w:rFonts w:ascii="Tahoma" w:hAnsi="Tahoma" w:cs="Tahoma"/>
                <w:sz w:val="16"/>
                <w:szCs w:val="16"/>
                <w:lang w:eastAsia="en-US" w:bidi="ar-SA"/>
              </w:rPr>
              <w:t>1,5м с чугунной крышкой</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88982D9"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E6DC78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8</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48B5F5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156.312</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51D4ED9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1250.496</w:t>
            </w:r>
          </w:p>
        </w:tc>
        <w:tc>
          <w:tcPr>
            <w:tcW w:w="36" w:type="dxa"/>
            <w:vAlign w:val="center"/>
            <w:hideMark/>
          </w:tcPr>
          <w:p w14:paraId="70AB65B0" w14:textId="77777777" w:rsidR="009D5BC4" w:rsidRPr="009D5BC4" w:rsidRDefault="009D5BC4" w:rsidP="009D5BC4">
            <w:pPr>
              <w:rPr>
                <w:sz w:val="20"/>
                <w:szCs w:val="20"/>
                <w:lang w:val="en-US" w:eastAsia="en-US" w:bidi="ar-SA"/>
              </w:rPr>
            </w:pPr>
          </w:p>
        </w:tc>
      </w:tr>
      <w:tr w:rsidR="009D5BC4" w:rsidRPr="009D5BC4" w14:paraId="4BA856B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781F4C4"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F97D1A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E52D45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AA85A2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79685F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49F5197"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F09F27C" w14:textId="77777777" w:rsidR="009D5BC4" w:rsidRPr="009D5BC4" w:rsidRDefault="009D5BC4" w:rsidP="009D5BC4">
            <w:pPr>
              <w:rPr>
                <w:rFonts w:ascii="Tahoma" w:hAnsi="Tahoma" w:cs="Tahoma"/>
                <w:sz w:val="16"/>
                <w:szCs w:val="16"/>
                <w:lang w:val="en-US" w:eastAsia="en-US" w:bidi="ar-SA"/>
              </w:rPr>
            </w:pPr>
          </w:p>
        </w:tc>
      </w:tr>
      <w:tr w:rsidR="009D5BC4" w:rsidRPr="009D5BC4" w14:paraId="2F4F2B20"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41371E4"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904EF4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D5C3A2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62FCF5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3315ED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81161E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DE6EE42" w14:textId="77777777" w:rsidR="009D5BC4" w:rsidRPr="009D5BC4" w:rsidRDefault="009D5BC4" w:rsidP="009D5BC4">
            <w:pPr>
              <w:rPr>
                <w:sz w:val="20"/>
                <w:szCs w:val="20"/>
                <w:lang w:val="en-US" w:eastAsia="en-US" w:bidi="ar-SA"/>
              </w:rPr>
            </w:pPr>
          </w:p>
        </w:tc>
      </w:tr>
      <w:tr w:rsidR="009D5BC4" w:rsidRPr="009D5BC4" w14:paraId="4B23925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B36399A"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A4C8DA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5E32F2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7951C87"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E74185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6D6D5BD"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AD29179" w14:textId="77777777" w:rsidR="009D5BC4" w:rsidRPr="009D5BC4" w:rsidRDefault="009D5BC4" w:rsidP="009D5BC4">
            <w:pPr>
              <w:rPr>
                <w:sz w:val="20"/>
                <w:szCs w:val="20"/>
                <w:lang w:val="en-US" w:eastAsia="en-US" w:bidi="ar-SA"/>
              </w:rPr>
            </w:pPr>
          </w:p>
        </w:tc>
      </w:tr>
      <w:tr w:rsidR="009D5BC4" w:rsidRPr="009D5BC4" w14:paraId="1F3F1194"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2EB1129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24</w:t>
            </w:r>
          </w:p>
        </w:tc>
        <w:tc>
          <w:tcPr>
            <w:tcW w:w="4200" w:type="dxa"/>
            <w:vMerge w:val="restart"/>
            <w:tcBorders>
              <w:top w:val="nil"/>
              <w:left w:val="single" w:sz="4" w:space="0" w:color="auto"/>
              <w:bottom w:val="single" w:sz="4" w:space="0" w:color="auto"/>
              <w:right w:val="single" w:sz="4" w:space="0" w:color="auto"/>
            </w:tcBorders>
            <w:vAlign w:val="center"/>
            <w:hideMark/>
          </w:tcPr>
          <w:p w14:paraId="5A2299D8"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 xml:space="preserve">Плита перекрытия </w:t>
            </w:r>
            <w:r w:rsidRPr="009D5BC4">
              <w:rPr>
                <w:rFonts w:ascii="Tahoma" w:hAnsi="Tahoma" w:cs="Tahoma"/>
                <w:sz w:val="16"/>
                <w:szCs w:val="16"/>
                <w:lang w:val="en-US" w:eastAsia="en-US" w:bidi="ar-SA"/>
              </w:rPr>
              <w:t>E</w:t>
            </w:r>
            <w:r w:rsidRPr="009D5BC4">
              <w:rPr>
                <w:rFonts w:ascii="Tahoma" w:hAnsi="Tahoma" w:cs="Tahoma"/>
                <w:sz w:val="16"/>
                <w:szCs w:val="16"/>
                <w:lang w:eastAsia="en-US" w:bidi="ar-SA"/>
              </w:rPr>
              <w:t>/</w:t>
            </w:r>
            <w:r w:rsidRPr="009D5BC4">
              <w:rPr>
                <w:rFonts w:ascii="Tahoma" w:hAnsi="Tahoma" w:cs="Tahoma"/>
                <w:sz w:val="16"/>
                <w:szCs w:val="16"/>
                <w:lang w:val="en-US" w:eastAsia="en-US" w:bidi="ar-SA"/>
              </w:rPr>
              <w:t>B</w:t>
            </w:r>
            <w:r w:rsidRPr="009D5BC4">
              <w:rPr>
                <w:rFonts w:ascii="Tahoma" w:hAnsi="Tahoma" w:cs="Tahoma"/>
                <w:sz w:val="16"/>
                <w:szCs w:val="16"/>
                <w:lang w:eastAsia="en-US" w:bidi="ar-SA"/>
              </w:rPr>
              <w:t xml:space="preserve"> 1,6</w:t>
            </w:r>
            <w:r w:rsidRPr="009D5BC4">
              <w:rPr>
                <w:rFonts w:ascii="Tahoma" w:hAnsi="Tahoma" w:cs="Tahoma"/>
                <w:sz w:val="16"/>
                <w:szCs w:val="16"/>
                <w:lang w:val="en-US" w:eastAsia="en-US" w:bidi="ar-SA"/>
              </w:rPr>
              <w:t>x</w:t>
            </w:r>
            <w:r w:rsidRPr="009D5BC4">
              <w:rPr>
                <w:rFonts w:ascii="Tahoma" w:hAnsi="Tahoma" w:cs="Tahoma"/>
                <w:sz w:val="16"/>
                <w:szCs w:val="16"/>
                <w:lang w:eastAsia="en-US" w:bidi="ar-SA"/>
              </w:rPr>
              <w:t>1,6 м с чугунной крышкой</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C74EAC0"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C5ECE8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C26A202"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153.176</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121F5B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765.880</w:t>
            </w:r>
          </w:p>
        </w:tc>
        <w:tc>
          <w:tcPr>
            <w:tcW w:w="36" w:type="dxa"/>
            <w:vAlign w:val="center"/>
            <w:hideMark/>
          </w:tcPr>
          <w:p w14:paraId="0EDBBF1A" w14:textId="77777777" w:rsidR="009D5BC4" w:rsidRPr="009D5BC4" w:rsidRDefault="009D5BC4" w:rsidP="009D5BC4">
            <w:pPr>
              <w:rPr>
                <w:sz w:val="20"/>
                <w:szCs w:val="20"/>
                <w:lang w:val="en-US" w:eastAsia="en-US" w:bidi="ar-SA"/>
              </w:rPr>
            </w:pPr>
          </w:p>
        </w:tc>
      </w:tr>
      <w:tr w:rsidR="009D5BC4" w:rsidRPr="009D5BC4" w14:paraId="0E167C67"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1922488"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E905BB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31B8FF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36FB759"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FD9B463"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DEA18C0"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8C44EF9" w14:textId="77777777" w:rsidR="009D5BC4" w:rsidRPr="009D5BC4" w:rsidRDefault="009D5BC4" w:rsidP="009D5BC4">
            <w:pPr>
              <w:rPr>
                <w:rFonts w:ascii="Tahoma" w:hAnsi="Tahoma" w:cs="Tahoma"/>
                <w:sz w:val="16"/>
                <w:szCs w:val="16"/>
                <w:lang w:val="en-US" w:eastAsia="en-US" w:bidi="ar-SA"/>
              </w:rPr>
            </w:pPr>
          </w:p>
        </w:tc>
      </w:tr>
      <w:tr w:rsidR="009D5BC4" w:rsidRPr="009D5BC4" w14:paraId="21FEE6B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FAF3C02"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09DE23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3FCD28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525E18F"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94AF43B"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B8847A4"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63107A5" w14:textId="77777777" w:rsidR="009D5BC4" w:rsidRPr="009D5BC4" w:rsidRDefault="009D5BC4" w:rsidP="009D5BC4">
            <w:pPr>
              <w:rPr>
                <w:sz w:val="20"/>
                <w:szCs w:val="20"/>
                <w:lang w:val="en-US" w:eastAsia="en-US" w:bidi="ar-SA"/>
              </w:rPr>
            </w:pPr>
          </w:p>
        </w:tc>
      </w:tr>
      <w:tr w:rsidR="009D5BC4" w:rsidRPr="009D5BC4" w14:paraId="50DABFA2"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AE6911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A57F9B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C12BDD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6099FF9"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A4AD63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408F61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6D69338" w14:textId="77777777" w:rsidR="009D5BC4" w:rsidRPr="009D5BC4" w:rsidRDefault="009D5BC4" w:rsidP="009D5BC4">
            <w:pPr>
              <w:rPr>
                <w:sz w:val="20"/>
                <w:szCs w:val="20"/>
                <w:lang w:val="en-US" w:eastAsia="en-US" w:bidi="ar-SA"/>
              </w:rPr>
            </w:pPr>
          </w:p>
        </w:tc>
      </w:tr>
      <w:tr w:rsidR="009D5BC4" w:rsidRPr="009D5BC4" w14:paraId="10C98ACD"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2F6801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25</w:t>
            </w:r>
          </w:p>
        </w:tc>
        <w:tc>
          <w:tcPr>
            <w:tcW w:w="4200" w:type="dxa"/>
            <w:vMerge w:val="restart"/>
            <w:tcBorders>
              <w:top w:val="nil"/>
              <w:left w:val="single" w:sz="4" w:space="0" w:color="auto"/>
              <w:bottom w:val="single" w:sz="4" w:space="0" w:color="auto"/>
              <w:right w:val="single" w:sz="4" w:space="0" w:color="auto"/>
            </w:tcBorders>
            <w:vAlign w:val="center"/>
            <w:hideMark/>
          </w:tcPr>
          <w:p w14:paraId="759CF52D"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 xml:space="preserve">Плита перекрытия </w:t>
            </w:r>
            <w:r w:rsidRPr="009D5BC4">
              <w:rPr>
                <w:rFonts w:ascii="Tahoma" w:hAnsi="Tahoma" w:cs="Tahoma"/>
                <w:sz w:val="16"/>
                <w:szCs w:val="16"/>
                <w:lang w:val="en-US" w:eastAsia="en-US" w:bidi="ar-SA"/>
              </w:rPr>
              <w:t>E</w:t>
            </w:r>
            <w:r w:rsidRPr="009D5BC4">
              <w:rPr>
                <w:rFonts w:ascii="Tahoma" w:hAnsi="Tahoma" w:cs="Tahoma"/>
                <w:sz w:val="16"/>
                <w:szCs w:val="16"/>
                <w:lang w:eastAsia="en-US" w:bidi="ar-SA"/>
              </w:rPr>
              <w:t>/</w:t>
            </w:r>
            <w:r w:rsidRPr="009D5BC4">
              <w:rPr>
                <w:rFonts w:ascii="Tahoma" w:hAnsi="Tahoma" w:cs="Tahoma"/>
                <w:sz w:val="16"/>
                <w:szCs w:val="16"/>
                <w:lang w:val="en-US" w:eastAsia="en-US" w:bidi="ar-SA"/>
              </w:rPr>
              <w:t>B</w:t>
            </w:r>
            <w:r w:rsidRPr="009D5BC4">
              <w:rPr>
                <w:rFonts w:ascii="Tahoma" w:hAnsi="Tahoma" w:cs="Tahoma"/>
                <w:sz w:val="16"/>
                <w:szCs w:val="16"/>
                <w:lang w:eastAsia="en-US" w:bidi="ar-SA"/>
              </w:rPr>
              <w:t xml:space="preserve"> 1,7</w:t>
            </w:r>
            <w:r w:rsidRPr="009D5BC4">
              <w:rPr>
                <w:rFonts w:ascii="Tahoma" w:hAnsi="Tahoma" w:cs="Tahoma"/>
                <w:sz w:val="16"/>
                <w:szCs w:val="16"/>
                <w:lang w:val="en-US" w:eastAsia="en-US" w:bidi="ar-SA"/>
              </w:rPr>
              <w:t>x</w:t>
            </w:r>
            <w:r w:rsidRPr="009D5BC4">
              <w:rPr>
                <w:rFonts w:ascii="Tahoma" w:hAnsi="Tahoma" w:cs="Tahoma"/>
                <w:sz w:val="16"/>
                <w:szCs w:val="16"/>
                <w:lang w:eastAsia="en-US" w:bidi="ar-SA"/>
              </w:rPr>
              <w:t>1,7м с чугунной крышкой</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176C53F"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479CC2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w:t>
            </w:r>
          </w:p>
        </w:tc>
        <w:tc>
          <w:tcPr>
            <w:tcW w:w="924" w:type="dxa"/>
            <w:vMerge w:val="restart"/>
            <w:tcBorders>
              <w:top w:val="nil"/>
              <w:left w:val="single" w:sz="4" w:space="0" w:color="auto"/>
              <w:bottom w:val="single" w:sz="4" w:space="0" w:color="auto"/>
              <w:right w:val="single" w:sz="4" w:space="0" w:color="auto"/>
            </w:tcBorders>
            <w:noWrap/>
            <w:vAlign w:val="center"/>
            <w:hideMark/>
          </w:tcPr>
          <w:p w14:paraId="2F995B2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150.055</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294A5AA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300.110</w:t>
            </w:r>
          </w:p>
        </w:tc>
        <w:tc>
          <w:tcPr>
            <w:tcW w:w="36" w:type="dxa"/>
            <w:vAlign w:val="center"/>
            <w:hideMark/>
          </w:tcPr>
          <w:p w14:paraId="2484AC0F" w14:textId="77777777" w:rsidR="009D5BC4" w:rsidRPr="009D5BC4" w:rsidRDefault="009D5BC4" w:rsidP="009D5BC4">
            <w:pPr>
              <w:rPr>
                <w:sz w:val="20"/>
                <w:szCs w:val="20"/>
                <w:lang w:val="en-US" w:eastAsia="en-US" w:bidi="ar-SA"/>
              </w:rPr>
            </w:pPr>
          </w:p>
        </w:tc>
      </w:tr>
      <w:tr w:rsidR="009D5BC4" w:rsidRPr="009D5BC4" w14:paraId="1CB46C45"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EDE9BAA"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D067D4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D0119A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E422E75"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BFCEB9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50E7A6D9"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1F8B13D" w14:textId="77777777" w:rsidR="009D5BC4" w:rsidRPr="009D5BC4" w:rsidRDefault="009D5BC4" w:rsidP="009D5BC4">
            <w:pPr>
              <w:rPr>
                <w:rFonts w:ascii="Tahoma" w:hAnsi="Tahoma" w:cs="Tahoma"/>
                <w:sz w:val="16"/>
                <w:szCs w:val="16"/>
                <w:lang w:val="en-US" w:eastAsia="en-US" w:bidi="ar-SA"/>
              </w:rPr>
            </w:pPr>
          </w:p>
        </w:tc>
      </w:tr>
      <w:tr w:rsidR="009D5BC4" w:rsidRPr="009D5BC4" w14:paraId="4B61517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0AA574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1E2175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9A5CCA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8A81187"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2B56E76"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55B9FF9"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714FE02" w14:textId="77777777" w:rsidR="009D5BC4" w:rsidRPr="009D5BC4" w:rsidRDefault="009D5BC4" w:rsidP="009D5BC4">
            <w:pPr>
              <w:rPr>
                <w:sz w:val="20"/>
                <w:szCs w:val="20"/>
                <w:lang w:val="en-US" w:eastAsia="en-US" w:bidi="ar-SA"/>
              </w:rPr>
            </w:pPr>
          </w:p>
        </w:tc>
      </w:tr>
      <w:tr w:rsidR="009D5BC4" w:rsidRPr="009D5BC4" w14:paraId="1AA31D9A"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F7E372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58171B4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97F391C"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0BE9C5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B81C100"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BD60AC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D680560" w14:textId="77777777" w:rsidR="009D5BC4" w:rsidRPr="009D5BC4" w:rsidRDefault="009D5BC4" w:rsidP="009D5BC4">
            <w:pPr>
              <w:rPr>
                <w:sz w:val="20"/>
                <w:szCs w:val="20"/>
                <w:lang w:val="en-US" w:eastAsia="en-US" w:bidi="ar-SA"/>
              </w:rPr>
            </w:pPr>
          </w:p>
        </w:tc>
      </w:tr>
      <w:tr w:rsidR="009D5BC4" w:rsidRPr="009D5BC4" w14:paraId="38924C77"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EB35BC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26</w:t>
            </w:r>
          </w:p>
        </w:tc>
        <w:tc>
          <w:tcPr>
            <w:tcW w:w="4200" w:type="dxa"/>
            <w:vMerge w:val="restart"/>
            <w:tcBorders>
              <w:top w:val="nil"/>
              <w:left w:val="single" w:sz="4" w:space="0" w:color="auto"/>
              <w:bottom w:val="single" w:sz="4" w:space="0" w:color="auto"/>
              <w:right w:val="single" w:sz="4" w:space="0" w:color="auto"/>
            </w:tcBorders>
            <w:vAlign w:val="center"/>
            <w:hideMark/>
          </w:tcPr>
          <w:p w14:paraId="41D5FD40"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 xml:space="preserve">Плита перекрытия </w:t>
            </w:r>
            <w:r w:rsidRPr="009D5BC4">
              <w:rPr>
                <w:rFonts w:ascii="Tahoma" w:hAnsi="Tahoma" w:cs="Tahoma"/>
                <w:sz w:val="16"/>
                <w:szCs w:val="16"/>
                <w:lang w:val="en-US" w:eastAsia="en-US" w:bidi="ar-SA"/>
              </w:rPr>
              <w:t>E</w:t>
            </w:r>
            <w:r w:rsidRPr="009D5BC4">
              <w:rPr>
                <w:rFonts w:ascii="Tahoma" w:hAnsi="Tahoma" w:cs="Tahoma"/>
                <w:sz w:val="16"/>
                <w:szCs w:val="16"/>
                <w:lang w:eastAsia="en-US" w:bidi="ar-SA"/>
              </w:rPr>
              <w:t>/</w:t>
            </w:r>
            <w:r w:rsidRPr="009D5BC4">
              <w:rPr>
                <w:rFonts w:ascii="Tahoma" w:hAnsi="Tahoma" w:cs="Tahoma"/>
                <w:sz w:val="16"/>
                <w:szCs w:val="16"/>
                <w:lang w:val="en-US" w:eastAsia="en-US" w:bidi="ar-SA"/>
              </w:rPr>
              <w:t>B</w:t>
            </w:r>
            <w:r w:rsidRPr="009D5BC4">
              <w:rPr>
                <w:rFonts w:ascii="Tahoma" w:hAnsi="Tahoma" w:cs="Tahoma"/>
                <w:sz w:val="16"/>
                <w:szCs w:val="16"/>
                <w:lang w:eastAsia="en-US" w:bidi="ar-SA"/>
              </w:rPr>
              <w:t xml:space="preserve"> 1,8</w:t>
            </w:r>
            <w:r w:rsidRPr="009D5BC4">
              <w:rPr>
                <w:rFonts w:ascii="Tahoma" w:hAnsi="Tahoma" w:cs="Tahoma"/>
                <w:sz w:val="16"/>
                <w:szCs w:val="16"/>
                <w:lang w:val="en-US" w:eastAsia="en-US" w:bidi="ar-SA"/>
              </w:rPr>
              <w:t>x</w:t>
            </w:r>
            <w:r w:rsidRPr="009D5BC4">
              <w:rPr>
                <w:rFonts w:ascii="Tahoma" w:hAnsi="Tahoma" w:cs="Tahoma"/>
                <w:sz w:val="16"/>
                <w:szCs w:val="16"/>
                <w:lang w:eastAsia="en-US" w:bidi="ar-SA"/>
              </w:rPr>
              <w:t>1,8 м с чугунной крышкой</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9614D33"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4DB8C4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5A11EB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183.817</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7125132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367.634</w:t>
            </w:r>
          </w:p>
        </w:tc>
        <w:tc>
          <w:tcPr>
            <w:tcW w:w="36" w:type="dxa"/>
            <w:vAlign w:val="center"/>
            <w:hideMark/>
          </w:tcPr>
          <w:p w14:paraId="365D6902" w14:textId="77777777" w:rsidR="009D5BC4" w:rsidRPr="009D5BC4" w:rsidRDefault="009D5BC4" w:rsidP="009D5BC4">
            <w:pPr>
              <w:rPr>
                <w:sz w:val="20"/>
                <w:szCs w:val="20"/>
                <w:lang w:val="en-US" w:eastAsia="en-US" w:bidi="ar-SA"/>
              </w:rPr>
            </w:pPr>
          </w:p>
        </w:tc>
      </w:tr>
      <w:tr w:rsidR="009D5BC4" w:rsidRPr="009D5BC4" w14:paraId="6DDEB864"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F8C49CB"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3F7E56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828BFD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E556F81"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EA38932"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2D31B22"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7C4A445" w14:textId="77777777" w:rsidR="009D5BC4" w:rsidRPr="009D5BC4" w:rsidRDefault="009D5BC4" w:rsidP="009D5BC4">
            <w:pPr>
              <w:rPr>
                <w:rFonts w:ascii="Tahoma" w:hAnsi="Tahoma" w:cs="Tahoma"/>
                <w:sz w:val="16"/>
                <w:szCs w:val="16"/>
                <w:lang w:val="en-US" w:eastAsia="en-US" w:bidi="ar-SA"/>
              </w:rPr>
            </w:pPr>
          </w:p>
        </w:tc>
      </w:tr>
      <w:tr w:rsidR="009D5BC4" w:rsidRPr="009D5BC4" w14:paraId="206B3240"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454BF8E"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2455B5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9CEE22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0C6535F"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3794A9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F30407A"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9266130" w14:textId="77777777" w:rsidR="009D5BC4" w:rsidRPr="009D5BC4" w:rsidRDefault="009D5BC4" w:rsidP="009D5BC4">
            <w:pPr>
              <w:rPr>
                <w:sz w:val="20"/>
                <w:szCs w:val="20"/>
                <w:lang w:val="en-US" w:eastAsia="en-US" w:bidi="ar-SA"/>
              </w:rPr>
            </w:pPr>
          </w:p>
        </w:tc>
      </w:tr>
      <w:tr w:rsidR="009D5BC4" w:rsidRPr="009D5BC4" w14:paraId="157E3885"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B73837C"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9881BC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59E015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9A78B2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B932C3E"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81519C5"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C8A6CD6" w14:textId="77777777" w:rsidR="009D5BC4" w:rsidRPr="009D5BC4" w:rsidRDefault="009D5BC4" w:rsidP="009D5BC4">
            <w:pPr>
              <w:rPr>
                <w:sz w:val="20"/>
                <w:szCs w:val="20"/>
                <w:lang w:val="en-US" w:eastAsia="en-US" w:bidi="ar-SA"/>
              </w:rPr>
            </w:pPr>
          </w:p>
        </w:tc>
      </w:tr>
      <w:tr w:rsidR="009D5BC4" w:rsidRPr="009D5BC4" w14:paraId="00602885"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264AF3A6"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27</w:t>
            </w:r>
          </w:p>
        </w:tc>
        <w:tc>
          <w:tcPr>
            <w:tcW w:w="4200" w:type="dxa"/>
            <w:vMerge w:val="restart"/>
            <w:tcBorders>
              <w:top w:val="nil"/>
              <w:left w:val="single" w:sz="4" w:space="0" w:color="auto"/>
              <w:bottom w:val="single" w:sz="4" w:space="0" w:color="auto"/>
              <w:right w:val="single" w:sz="4" w:space="0" w:color="auto"/>
            </w:tcBorders>
            <w:vAlign w:val="center"/>
            <w:hideMark/>
          </w:tcPr>
          <w:p w14:paraId="2471FD06"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Корректировка отметок плит перекрытия колодцев монолитным бетоном класса В20</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404A13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0AA03F1"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1.20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1565EE2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72.408</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26EDB9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86.890</w:t>
            </w:r>
          </w:p>
        </w:tc>
        <w:tc>
          <w:tcPr>
            <w:tcW w:w="36" w:type="dxa"/>
            <w:vAlign w:val="center"/>
            <w:hideMark/>
          </w:tcPr>
          <w:p w14:paraId="71EBDBE7" w14:textId="77777777" w:rsidR="009D5BC4" w:rsidRPr="009D5BC4" w:rsidRDefault="009D5BC4" w:rsidP="009D5BC4">
            <w:pPr>
              <w:rPr>
                <w:sz w:val="20"/>
                <w:szCs w:val="20"/>
                <w:lang w:val="en-US" w:eastAsia="en-US" w:bidi="ar-SA"/>
              </w:rPr>
            </w:pPr>
          </w:p>
        </w:tc>
      </w:tr>
      <w:tr w:rsidR="009D5BC4" w:rsidRPr="009D5BC4" w14:paraId="40C4AB0D"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3FF1F02"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D55350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8E0BA6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05AE497"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A006E77"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D9A9D81"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F992246" w14:textId="77777777" w:rsidR="009D5BC4" w:rsidRPr="009D5BC4" w:rsidRDefault="009D5BC4" w:rsidP="009D5BC4">
            <w:pPr>
              <w:rPr>
                <w:rFonts w:ascii="Tahoma" w:hAnsi="Tahoma" w:cs="Tahoma"/>
                <w:sz w:val="16"/>
                <w:szCs w:val="16"/>
                <w:lang w:val="en-US" w:eastAsia="en-US" w:bidi="ar-SA"/>
              </w:rPr>
            </w:pPr>
          </w:p>
        </w:tc>
      </w:tr>
      <w:tr w:rsidR="009D5BC4" w:rsidRPr="009D5BC4" w14:paraId="352EF7AD"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3E2E07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1CA582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AA3991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135F767"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E610CA6"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7C2F1B29"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631F273" w14:textId="77777777" w:rsidR="009D5BC4" w:rsidRPr="009D5BC4" w:rsidRDefault="009D5BC4" w:rsidP="009D5BC4">
            <w:pPr>
              <w:rPr>
                <w:sz w:val="20"/>
                <w:szCs w:val="20"/>
                <w:lang w:val="en-US" w:eastAsia="en-US" w:bidi="ar-SA"/>
              </w:rPr>
            </w:pPr>
          </w:p>
        </w:tc>
      </w:tr>
      <w:tr w:rsidR="009D5BC4" w:rsidRPr="009D5BC4" w14:paraId="7F023ED4"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5E06FC7"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E2D0D8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16C743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8B263BA"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EA8ADEF"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825A216"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6C7EE00" w14:textId="77777777" w:rsidR="009D5BC4" w:rsidRPr="009D5BC4" w:rsidRDefault="009D5BC4" w:rsidP="009D5BC4">
            <w:pPr>
              <w:rPr>
                <w:sz w:val="20"/>
                <w:szCs w:val="20"/>
                <w:lang w:val="en-US" w:eastAsia="en-US" w:bidi="ar-SA"/>
              </w:rPr>
            </w:pPr>
          </w:p>
        </w:tc>
      </w:tr>
      <w:tr w:rsidR="009D5BC4" w:rsidRPr="009D5BC4" w14:paraId="6D505EAF"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4313A2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28</w:t>
            </w:r>
          </w:p>
        </w:tc>
        <w:tc>
          <w:tcPr>
            <w:tcW w:w="4200" w:type="dxa"/>
            <w:vMerge w:val="restart"/>
            <w:tcBorders>
              <w:top w:val="nil"/>
              <w:left w:val="single" w:sz="4" w:space="0" w:color="auto"/>
              <w:bottom w:val="single" w:sz="4" w:space="0" w:color="auto"/>
              <w:right w:val="single" w:sz="4" w:space="0" w:color="auto"/>
            </w:tcBorders>
            <w:vAlign w:val="center"/>
            <w:hideMark/>
          </w:tcPr>
          <w:p w14:paraId="3F901294"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Ручная</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очистка</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водостоков</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152584A5"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м</w:t>
            </w:r>
            <w:r w:rsidRPr="009D5BC4">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B5E6F5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0.280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0E2BF7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7.519</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25D8F88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2.105</w:t>
            </w:r>
          </w:p>
        </w:tc>
        <w:tc>
          <w:tcPr>
            <w:tcW w:w="36" w:type="dxa"/>
            <w:vAlign w:val="center"/>
            <w:hideMark/>
          </w:tcPr>
          <w:p w14:paraId="0FC40068" w14:textId="77777777" w:rsidR="009D5BC4" w:rsidRPr="009D5BC4" w:rsidRDefault="009D5BC4" w:rsidP="009D5BC4">
            <w:pPr>
              <w:rPr>
                <w:sz w:val="20"/>
                <w:szCs w:val="20"/>
                <w:lang w:val="en-US" w:eastAsia="en-US" w:bidi="ar-SA"/>
              </w:rPr>
            </w:pPr>
          </w:p>
        </w:tc>
      </w:tr>
      <w:tr w:rsidR="009D5BC4" w:rsidRPr="009D5BC4" w14:paraId="191620F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F4D55A9"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4DC186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AA1D3E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D4A471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596FE5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CA87BD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6A4BDE7" w14:textId="77777777" w:rsidR="009D5BC4" w:rsidRPr="009D5BC4" w:rsidRDefault="009D5BC4" w:rsidP="009D5BC4">
            <w:pPr>
              <w:rPr>
                <w:rFonts w:ascii="Tahoma" w:hAnsi="Tahoma" w:cs="Tahoma"/>
                <w:sz w:val="16"/>
                <w:szCs w:val="16"/>
                <w:lang w:val="en-US" w:eastAsia="en-US" w:bidi="ar-SA"/>
              </w:rPr>
            </w:pPr>
          </w:p>
        </w:tc>
      </w:tr>
      <w:tr w:rsidR="009D5BC4" w:rsidRPr="009D5BC4" w14:paraId="01427749"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0FC23C4"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3F4BCDD"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EFE600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FB5ACA7"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7AD558A"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FB764E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9A7B11E" w14:textId="77777777" w:rsidR="009D5BC4" w:rsidRPr="009D5BC4" w:rsidRDefault="009D5BC4" w:rsidP="009D5BC4">
            <w:pPr>
              <w:rPr>
                <w:sz w:val="20"/>
                <w:szCs w:val="20"/>
                <w:lang w:val="en-US" w:eastAsia="en-US" w:bidi="ar-SA"/>
              </w:rPr>
            </w:pPr>
          </w:p>
        </w:tc>
      </w:tr>
      <w:tr w:rsidR="009D5BC4" w:rsidRPr="009D5BC4" w14:paraId="4B6F7022"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DE6E583"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DFFC30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7EAEE3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AC09C2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A34440A"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222F75F"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278B2C7" w14:textId="77777777" w:rsidR="009D5BC4" w:rsidRPr="009D5BC4" w:rsidRDefault="009D5BC4" w:rsidP="009D5BC4">
            <w:pPr>
              <w:rPr>
                <w:sz w:val="20"/>
                <w:szCs w:val="20"/>
                <w:lang w:val="en-US" w:eastAsia="en-US" w:bidi="ar-SA"/>
              </w:rPr>
            </w:pPr>
          </w:p>
        </w:tc>
      </w:tr>
      <w:tr w:rsidR="009D5BC4" w:rsidRPr="009D5BC4" w14:paraId="68EC93F3"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D2D9B27"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29</w:t>
            </w:r>
          </w:p>
        </w:tc>
        <w:tc>
          <w:tcPr>
            <w:tcW w:w="4200" w:type="dxa"/>
            <w:vMerge w:val="restart"/>
            <w:tcBorders>
              <w:top w:val="nil"/>
              <w:left w:val="single" w:sz="4" w:space="0" w:color="auto"/>
              <w:bottom w:val="single" w:sz="4" w:space="0" w:color="auto"/>
              <w:right w:val="single" w:sz="4" w:space="0" w:color="auto"/>
            </w:tcBorders>
            <w:vAlign w:val="center"/>
            <w:hideMark/>
          </w:tcPr>
          <w:p w14:paraId="29A5CFA2"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Ручная погрузка грунта на самоходные самосвалы</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91B309F"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3253B8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0.5460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6685B04"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0.581</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2C78872B"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0.317</w:t>
            </w:r>
          </w:p>
        </w:tc>
        <w:tc>
          <w:tcPr>
            <w:tcW w:w="36" w:type="dxa"/>
            <w:vAlign w:val="center"/>
            <w:hideMark/>
          </w:tcPr>
          <w:p w14:paraId="26E63784" w14:textId="77777777" w:rsidR="009D5BC4" w:rsidRPr="009D5BC4" w:rsidRDefault="009D5BC4" w:rsidP="009D5BC4">
            <w:pPr>
              <w:rPr>
                <w:sz w:val="20"/>
                <w:szCs w:val="20"/>
                <w:lang w:val="en-US" w:eastAsia="en-US" w:bidi="ar-SA"/>
              </w:rPr>
            </w:pPr>
          </w:p>
        </w:tc>
      </w:tr>
      <w:tr w:rsidR="009D5BC4" w:rsidRPr="009D5BC4" w14:paraId="5D78818B"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56F4B8AD"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55DB82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76EEBA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552B7E2"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1655A0F"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83C95CB"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74B43E5" w14:textId="77777777" w:rsidR="009D5BC4" w:rsidRPr="009D5BC4" w:rsidRDefault="009D5BC4" w:rsidP="009D5BC4">
            <w:pPr>
              <w:rPr>
                <w:rFonts w:ascii="Tahoma" w:hAnsi="Tahoma" w:cs="Tahoma"/>
                <w:sz w:val="16"/>
                <w:szCs w:val="16"/>
                <w:lang w:val="en-US" w:eastAsia="en-US" w:bidi="ar-SA"/>
              </w:rPr>
            </w:pPr>
          </w:p>
        </w:tc>
      </w:tr>
      <w:tr w:rsidR="009D5BC4" w:rsidRPr="009D5BC4" w14:paraId="20E58F24"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30E8F74"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10A24CC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D69317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79B3F4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9D8591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2BDECBA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D38A383" w14:textId="77777777" w:rsidR="009D5BC4" w:rsidRPr="009D5BC4" w:rsidRDefault="009D5BC4" w:rsidP="009D5BC4">
            <w:pPr>
              <w:rPr>
                <w:sz w:val="20"/>
                <w:szCs w:val="20"/>
                <w:lang w:val="en-US" w:eastAsia="en-US" w:bidi="ar-SA"/>
              </w:rPr>
            </w:pPr>
          </w:p>
        </w:tc>
      </w:tr>
      <w:tr w:rsidR="009D5BC4" w:rsidRPr="009D5BC4" w14:paraId="74600C70"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1B1148C"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16E08B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552184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978FDB6"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1A9D3E9"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6B334C3C"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A009BA7" w14:textId="77777777" w:rsidR="009D5BC4" w:rsidRPr="009D5BC4" w:rsidRDefault="009D5BC4" w:rsidP="009D5BC4">
            <w:pPr>
              <w:rPr>
                <w:sz w:val="20"/>
                <w:szCs w:val="20"/>
                <w:lang w:val="en-US" w:eastAsia="en-US" w:bidi="ar-SA"/>
              </w:rPr>
            </w:pPr>
          </w:p>
        </w:tc>
      </w:tr>
      <w:tr w:rsidR="009D5BC4" w:rsidRPr="009D5BC4" w14:paraId="66B87633"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23CA1C6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30</w:t>
            </w:r>
          </w:p>
        </w:tc>
        <w:tc>
          <w:tcPr>
            <w:tcW w:w="4200" w:type="dxa"/>
            <w:vMerge w:val="restart"/>
            <w:tcBorders>
              <w:top w:val="nil"/>
              <w:left w:val="single" w:sz="4" w:space="0" w:color="auto"/>
              <w:bottom w:val="single" w:sz="4" w:space="0" w:color="auto"/>
              <w:right w:val="single" w:sz="4" w:space="0" w:color="auto"/>
            </w:tcBorders>
            <w:vAlign w:val="center"/>
            <w:hideMark/>
          </w:tcPr>
          <w:p w14:paraId="1BB13F44"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Вывоз грунта на свалку в 13 км.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9D4D9F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5BB80EB"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0.5460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54DB8A0"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4.400</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1B0925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2.402</w:t>
            </w:r>
          </w:p>
        </w:tc>
        <w:tc>
          <w:tcPr>
            <w:tcW w:w="36" w:type="dxa"/>
            <w:vAlign w:val="center"/>
            <w:hideMark/>
          </w:tcPr>
          <w:p w14:paraId="6DEAE0A1" w14:textId="77777777" w:rsidR="009D5BC4" w:rsidRPr="009D5BC4" w:rsidRDefault="009D5BC4" w:rsidP="009D5BC4">
            <w:pPr>
              <w:rPr>
                <w:sz w:val="20"/>
                <w:szCs w:val="20"/>
                <w:lang w:val="en-US" w:eastAsia="en-US" w:bidi="ar-SA"/>
              </w:rPr>
            </w:pPr>
          </w:p>
        </w:tc>
      </w:tr>
      <w:tr w:rsidR="009D5BC4" w:rsidRPr="009D5BC4" w14:paraId="1230BF71"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4D9B811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1B3D473"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AEA271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3EAFCCB"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8F0C440"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7A59030"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599391B" w14:textId="77777777" w:rsidR="009D5BC4" w:rsidRPr="009D5BC4" w:rsidRDefault="009D5BC4" w:rsidP="009D5BC4">
            <w:pPr>
              <w:rPr>
                <w:rFonts w:ascii="Tahoma" w:hAnsi="Tahoma" w:cs="Tahoma"/>
                <w:sz w:val="16"/>
                <w:szCs w:val="16"/>
                <w:lang w:val="en-US" w:eastAsia="en-US" w:bidi="ar-SA"/>
              </w:rPr>
            </w:pPr>
          </w:p>
        </w:tc>
      </w:tr>
      <w:tr w:rsidR="009D5BC4" w:rsidRPr="009D5BC4" w14:paraId="0E2FFEFB"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32D04A0"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21175F45"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8AE9856"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D16CC8B"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EB1DE43"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8A8B497"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B24CF43" w14:textId="77777777" w:rsidR="009D5BC4" w:rsidRPr="009D5BC4" w:rsidRDefault="009D5BC4" w:rsidP="009D5BC4">
            <w:pPr>
              <w:rPr>
                <w:sz w:val="20"/>
                <w:szCs w:val="20"/>
                <w:lang w:val="en-US" w:eastAsia="en-US" w:bidi="ar-SA"/>
              </w:rPr>
            </w:pPr>
          </w:p>
        </w:tc>
      </w:tr>
      <w:tr w:rsidR="009D5BC4" w:rsidRPr="009D5BC4" w14:paraId="3FE6A18C"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2559B27"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92E1B4F"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8DA6E01"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EBB0110"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724C7CF"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091239ED"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B44F7E4" w14:textId="77777777" w:rsidR="009D5BC4" w:rsidRPr="009D5BC4" w:rsidRDefault="009D5BC4" w:rsidP="009D5BC4">
            <w:pPr>
              <w:rPr>
                <w:sz w:val="20"/>
                <w:szCs w:val="20"/>
                <w:lang w:val="en-US" w:eastAsia="en-US" w:bidi="ar-SA"/>
              </w:rPr>
            </w:pPr>
          </w:p>
        </w:tc>
      </w:tr>
      <w:tr w:rsidR="009D5BC4" w:rsidRPr="009D5BC4" w14:paraId="65769C2F"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DD048C9"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31</w:t>
            </w:r>
          </w:p>
        </w:tc>
        <w:tc>
          <w:tcPr>
            <w:tcW w:w="4200" w:type="dxa"/>
            <w:vMerge w:val="restart"/>
            <w:tcBorders>
              <w:top w:val="nil"/>
              <w:left w:val="single" w:sz="4" w:space="0" w:color="auto"/>
              <w:bottom w:val="single" w:sz="4" w:space="0" w:color="auto"/>
              <w:right w:val="single" w:sz="4" w:space="0" w:color="auto"/>
            </w:tcBorders>
            <w:vAlign w:val="center"/>
            <w:hideMark/>
          </w:tcPr>
          <w:p w14:paraId="0A850118" w14:textId="77777777" w:rsidR="009D5BC4" w:rsidRPr="009D5BC4" w:rsidRDefault="009D5BC4" w:rsidP="009D5BC4">
            <w:pPr>
              <w:rPr>
                <w:rFonts w:ascii="Tahoma" w:hAnsi="Tahoma" w:cs="Tahoma"/>
                <w:sz w:val="16"/>
                <w:szCs w:val="16"/>
                <w:lang w:eastAsia="en-US" w:bidi="ar-SA"/>
              </w:rPr>
            </w:pPr>
            <w:r w:rsidRPr="009D5BC4">
              <w:rPr>
                <w:rFonts w:ascii="Tahoma" w:hAnsi="Tahoma" w:cs="Tahoma"/>
                <w:sz w:val="16"/>
                <w:szCs w:val="16"/>
                <w:lang w:eastAsia="en-US" w:bidi="ar-SA"/>
              </w:rPr>
              <w:t>Установка новых чугунных рамок водосточной сетки</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B87A06E"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D2263F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0.10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B61E9EC"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33.841</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7657F1DA"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3.384</w:t>
            </w:r>
          </w:p>
        </w:tc>
        <w:tc>
          <w:tcPr>
            <w:tcW w:w="36" w:type="dxa"/>
            <w:vAlign w:val="center"/>
            <w:hideMark/>
          </w:tcPr>
          <w:p w14:paraId="26E6206C" w14:textId="77777777" w:rsidR="009D5BC4" w:rsidRPr="009D5BC4" w:rsidRDefault="009D5BC4" w:rsidP="009D5BC4">
            <w:pPr>
              <w:rPr>
                <w:sz w:val="20"/>
                <w:szCs w:val="20"/>
                <w:lang w:val="en-US" w:eastAsia="en-US" w:bidi="ar-SA"/>
              </w:rPr>
            </w:pPr>
          </w:p>
        </w:tc>
      </w:tr>
      <w:tr w:rsidR="009D5BC4" w:rsidRPr="009D5BC4" w14:paraId="1283BC26"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1252A5D2"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07B02E9A"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CF87E19"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40A48BE"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9957BB1"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6B6E089"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0D0BA30" w14:textId="77777777" w:rsidR="009D5BC4" w:rsidRPr="009D5BC4" w:rsidRDefault="009D5BC4" w:rsidP="009D5BC4">
            <w:pPr>
              <w:rPr>
                <w:rFonts w:ascii="Tahoma" w:hAnsi="Tahoma" w:cs="Tahoma"/>
                <w:sz w:val="16"/>
                <w:szCs w:val="16"/>
                <w:lang w:val="en-US" w:eastAsia="en-US" w:bidi="ar-SA"/>
              </w:rPr>
            </w:pPr>
          </w:p>
        </w:tc>
      </w:tr>
      <w:tr w:rsidR="009D5BC4" w:rsidRPr="009D5BC4" w14:paraId="66C517B4"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62D5C941"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3E96BF7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83B436B"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49632E4"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12B388F"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22596BA"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71409B4" w14:textId="77777777" w:rsidR="009D5BC4" w:rsidRPr="009D5BC4" w:rsidRDefault="009D5BC4" w:rsidP="009D5BC4">
            <w:pPr>
              <w:rPr>
                <w:sz w:val="20"/>
                <w:szCs w:val="20"/>
                <w:lang w:val="en-US" w:eastAsia="en-US" w:bidi="ar-SA"/>
              </w:rPr>
            </w:pPr>
          </w:p>
        </w:tc>
      </w:tr>
      <w:tr w:rsidR="009D5BC4" w:rsidRPr="009D5BC4" w14:paraId="436980F2"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322B4203"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0903CF7"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87F9B54"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276F048"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7ECE348"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5D814E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DA7A4C9" w14:textId="77777777" w:rsidR="009D5BC4" w:rsidRPr="009D5BC4" w:rsidRDefault="009D5BC4" w:rsidP="009D5BC4">
            <w:pPr>
              <w:rPr>
                <w:sz w:val="20"/>
                <w:szCs w:val="20"/>
                <w:lang w:val="en-US" w:eastAsia="en-US" w:bidi="ar-SA"/>
              </w:rPr>
            </w:pPr>
          </w:p>
        </w:tc>
      </w:tr>
      <w:tr w:rsidR="009D5BC4" w:rsidRPr="009D5BC4" w14:paraId="5D1500AB" w14:textId="77777777" w:rsidTr="009D5BC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41849A28"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32</w:t>
            </w:r>
          </w:p>
        </w:tc>
        <w:tc>
          <w:tcPr>
            <w:tcW w:w="4200" w:type="dxa"/>
            <w:vMerge w:val="restart"/>
            <w:tcBorders>
              <w:top w:val="nil"/>
              <w:left w:val="single" w:sz="4" w:space="0" w:color="auto"/>
              <w:bottom w:val="single" w:sz="4" w:space="0" w:color="auto"/>
              <w:right w:val="single" w:sz="4" w:space="0" w:color="auto"/>
            </w:tcBorders>
            <w:vAlign w:val="center"/>
            <w:hideMark/>
          </w:tcPr>
          <w:p w14:paraId="171ACCFF"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Чугунная</w:t>
            </w:r>
            <w:proofErr w:type="spellEnd"/>
            <w:r w:rsidRPr="009D5BC4">
              <w:rPr>
                <w:rFonts w:ascii="Tahoma" w:hAnsi="Tahoma" w:cs="Tahoma"/>
                <w:sz w:val="16"/>
                <w:szCs w:val="16"/>
                <w:lang w:val="en-US" w:eastAsia="en-US" w:bidi="ar-SA"/>
              </w:rPr>
              <w:t xml:space="preserve"> </w:t>
            </w:r>
            <w:proofErr w:type="spellStart"/>
            <w:r w:rsidRPr="009D5BC4">
              <w:rPr>
                <w:rFonts w:ascii="Tahoma" w:hAnsi="Tahoma" w:cs="Tahoma"/>
                <w:sz w:val="16"/>
                <w:szCs w:val="16"/>
                <w:lang w:val="en-US" w:eastAsia="en-US" w:bidi="ar-SA"/>
              </w:rPr>
              <w:t>сетка</w:t>
            </w:r>
            <w:proofErr w:type="spellEnd"/>
            <w:r w:rsidRPr="009D5BC4">
              <w:rPr>
                <w:rFonts w:ascii="Tahoma" w:hAnsi="Tahoma" w:cs="Tahoma"/>
                <w:sz w:val="16"/>
                <w:szCs w:val="16"/>
                <w:lang w:val="en-US" w:eastAsia="en-US" w:bidi="ar-SA"/>
              </w:rPr>
              <w:t xml:space="preserve"> 80х80см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A370BA7" w14:textId="77777777" w:rsidR="009D5BC4" w:rsidRPr="009D5BC4" w:rsidRDefault="009D5BC4" w:rsidP="009D5BC4">
            <w:pPr>
              <w:rPr>
                <w:rFonts w:ascii="Tahoma" w:hAnsi="Tahoma" w:cs="Tahoma"/>
                <w:sz w:val="16"/>
                <w:szCs w:val="16"/>
                <w:lang w:val="en-US" w:eastAsia="en-US" w:bidi="ar-SA"/>
              </w:rPr>
            </w:pPr>
            <w:proofErr w:type="spellStart"/>
            <w:r w:rsidRPr="009D5BC4">
              <w:rPr>
                <w:rFonts w:ascii="Tahoma" w:hAnsi="Tahoma" w:cs="Tahoma"/>
                <w:sz w:val="16"/>
                <w:szCs w:val="16"/>
                <w:lang w:val="en-US" w:eastAsia="en-US" w:bidi="ar-SA"/>
              </w:rPr>
              <w:t>шт</w:t>
            </w:r>
            <w:proofErr w:type="spellEnd"/>
            <w:r w:rsidRPr="009D5BC4">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CC70EA3"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B895E8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254.493</w:t>
            </w:r>
          </w:p>
        </w:tc>
        <w:tc>
          <w:tcPr>
            <w:tcW w:w="1780" w:type="dxa"/>
            <w:vMerge w:val="restart"/>
            <w:tcBorders>
              <w:top w:val="nil"/>
              <w:left w:val="single" w:sz="4" w:space="0" w:color="auto"/>
              <w:bottom w:val="single" w:sz="4" w:space="0" w:color="000000"/>
              <w:right w:val="single" w:sz="4" w:space="0" w:color="auto"/>
            </w:tcBorders>
            <w:noWrap/>
            <w:vAlign w:val="center"/>
            <w:hideMark/>
          </w:tcPr>
          <w:p w14:paraId="0FFD312D" w14:textId="77777777" w:rsidR="009D5BC4" w:rsidRPr="009D5BC4" w:rsidRDefault="009D5BC4" w:rsidP="009D5BC4">
            <w:pPr>
              <w:rPr>
                <w:rFonts w:ascii="Tahoma" w:hAnsi="Tahoma" w:cs="Tahoma"/>
                <w:sz w:val="16"/>
                <w:szCs w:val="16"/>
                <w:lang w:val="en-US" w:eastAsia="en-US" w:bidi="ar-SA"/>
              </w:rPr>
            </w:pPr>
            <w:r w:rsidRPr="009D5BC4">
              <w:rPr>
                <w:rFonts w:ascii="Tahoma" w:hAnsi="Tahoma" w:cs="Tahoma"/>
                <w:sz w:val="16"/>
                <w:szCs w:val="16"/>
                <w:lang w:val="en-US" w:eastAsia="en-US" w:bidi="ar-SA"/>
              </w:rPr>
              <w:t>508.986</w:t>
            </w:r>
          </w:p>
        </w:tc>
        <w:tc>
          <w:tcPr>
            <w:tcW w:w="36" w:type="dxa"/>
            <w:vAlign w:val="center"/>
            <w:hideMark/>
          </w:tcPr>
          <w:p w14:paraId="7F5438D3" w14:textId="77777777" w:rsidR="009D5BC4" w:rsidRPr="009D5BC4" w:rsidRDefault="009D5BC4" w:rsidP="009D5BC4">
            <w:pPr>
              <w:rPr>
                <w:sz w:val="20"/>
                <w:szCs w:val="20"/>
                <w:lang w:val="en-US" w:eastAsia="en-US" w:bidi="ar-SA"/>
              </w:rPr>
            </w:pPr>
          </w:p>
        </w:tc>
      </w:tr>
      <w:tr w:rsidR="009D5BC4" w:rsidRPr="009D5BC4" w14:paraId="0D547D43"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09C79071"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47FCFD3E"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F8C043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98ACA3C"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C7D3D3B"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1BA2EDAE"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484FFC1" w14:textId="77777777" w:rsidR="009D5BC4" w:rsidRPr="009D5BC4" w:rsidRDefault="009D5BC4" w:rsidP="009D5BC4">
            <w:pPr>
              <w:rPr>
                <w:rFonts w:ascii="Tahoma" w:hAnsi="Tahoma" w:cs="Tahoma"/>
                <w:sz w:val="16"/>
                <w:szCs w:val="16"/>
                <w:lang w:val="en-US" w:eastAsia="en-US" w:bidi="ar-SA"/>
              </w:rPr>
            </w:pPr>
          </w:p>
        </w:tc>
      </w:tr>
      <w:tr w:rsidR="009D5BC4" w:rsidRPr="009D5BC4" w14:paraId="540D7A8D"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7D562743"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6D2D30D2"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9B6CF5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53C26F9"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FB0027D"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3E5C3BC5"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36DBD8B" w14:textId="77777777" w:rsidR="009D5BC4" w:rsidRPr="009D5BC4" w:rsidRDefault="009D5BC4" w:rsidP="009D5BC4">
            <w:pPr>
              <w:rPr>
                <w:sz w:val="20"/>
                <w:szCs w:val="20"/>
                <w:lang w:val="en-US" w:eastAsia="en-US" w:bidi="ar-SA"/>
              </w:rPr>
            </w:pPr>
          </w:p>
        </w:tc>
      </w:tr>
      <w:tr w:rsidR="009D5BC4" w:rsidRPr="009D5BC4" w14:paraId="3BD07E90" w14:textId="77777777" w:rsidTr="009D5BC4">
        <w:trPr>
          <w:trHeight w:val="300"/>
        </w:trPr>
        <w:tc>
          <w:tcPr>
            <w:tcW w:w="960" w:type="dxa"/>
            <w:vMerge/>
            <w:tcBorders>
              <w:top w:val="nil"/>
              <w:left w:val="single" w:sz="4" w:space="0" w:color="auto"/>
              <w:bottom w:val="single" w:sz="4" w:space="0" w:color="auto"/>
              <w:right w:val="single" w:sz="4" w:space="0" w:color="auto"/>
            </w:tcBorders>
            <w:vAlign w:val="center"/>
            <w:hideMark/>
          </w:tcPr>
          <w:p w14:paraId="24235335" w14:textId="77777777" w:rsidR="009D5BC4" w:rsidRPr="009D5BC4" w:rsidRDefault="009D5BC4" w:rsidP="009D5BC4">
            <w:pPr>
              <w:rPr>
                <w:rFonts w:ascii="Tahoma" w:hAnsi="Tahoma" w:cs="Tahoma"/>
                <w:sz w:val="16"/>
                <w:szCs w:val="16"/>
                <w:lang w:val="en-US" w:eastAsia="en-US" w:bidi="ar-SA"/>
              </w:rPr>
            </w:pPr>
          </w:p>
        </w:tc>
        <w:tc>
          <w:tcPr>
            <w:tcW w:w="4200" w:type="dxa"/>
            <w:vMerge/>
            <w:tcBorders>
              <w:top w:val="nil"/>
              <w:left w:val="single" w:sz="4" w:space="0" w:color="auto"/>
              <w:bottom w:val="single" w:sz="4" w:space="0" w:color="auto"/>
              <w:right w:val="single" w:sz="4" w:space="0" w:color="auto"/>
            </w:tcBorders>
            <w:vAlign w:val="center"/>
            <w:hideMark/>
          </w:tcPr>
          <w:p w14:paraId="7A3BE5E0"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6EEC978" w14:textId="77777777" w:rsidR="009D5BC4" w:rsidRPr="009D5BC4" w:rsidRDefault="009D5BC4" w:rsidP="009D5BC4">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1B3ED9D" w14:textId="77777777" w:rsidR="009D5BC4" w:rsidRPr="009D5BC4" w:rsidRDefault="009D5BC4" w:rsidP="009D5BC4">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EAF84E4" w14:textId="77777777" w:rsidR="009D5BC4" w:rsidRPr="009D5BC4" w:rsidRDefault="009D5BC4" w:rsidP="009D5BC4">
            <w:pPr>
              <w:rPr>
                <w:rFonts w:ascii="Tahoma" w:hAnsi="Tahoma" w:cs="Tahoma"/>
                <w:sz w:val="16"/>
                <w:szCs w:val="16"/>
                <w:lang w:val="en-US" w:eastAsia="en-US" w:bidi="ar-SA"/>
              </w:rPr>
            </w:pPr>
          </w:p>
        </w:tc>
        <w:tc>
          <w:tcPr>
            <w:tcW w:w="1780" w:type="dxa"/>
            <w:vMerge/>
            <w:tcBorders>
              <w:top w:val="nil"/>
              <w:left w:val="single" w:sz="4" w:space="0" w:color="auto"/>
              <w:bottom w:val="single" w:sz="4" w:space="0" w:color="000000"/>
              <w:right w:val="single" w:sz="4" w:space="0" w:color="auto"/>
            </w:tcBorders>
            <w:vAlign w:val="center"/>
            <w:hideMark/>
          </w:tcPr>
          <w:p w14:paraId="4E89E52F" w14:textId="77777777" w:rsidR="009D5BC4" w:rsidRPr="009D5BC4" w:rsidRDefault="009D5BC4" w:rsidP="009D5BC4">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B2A2B6C" w14:textId="77777777" w:rsidR="009D5BC4" w:rsidRPr="009D5BC4" w:rsidRDefault="009D5BC4" w:rsidP="009D5BC4">
            <w:pPr>
              <w:rPr>
                <w:sz w:val="20"/>
                <w:szCs w:val="20"/>
                <w:lang w:val="en-US" w:eastAsia="en-US" w:bidi="ar-SA"/>
              </w:rPr>
            </w:pPr>
          </w:p>
        </w:tc>
      </w:tr>
      <w:tr w:rsidR="009D5BC4" w:rsidRPr="009D5BC4" w14:paraId="29E7E31E" w14:textId="77777777" w:rsidTr="009D5BC4">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48943A38"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4200" w:type="dxa"/>
            <w:tcBorders>
              <w:top w:val="nil"/>
              <w:left w:val="nil"/>
              <w:bottom w:val="single" w:sz="4" w:space="0" w:color="auto"/>
              <w:right w:val="single" w:sz="4" w:space="0" w:color="auto"/>
            </w:tcBorders>
            <w:shd w:val="clear" w:color="000000" w:fill="F2F2F2"/>
            <w:noWrap/>
            <w:vAlign w:val="center"/>
            <w:hideMark/>
          </w:tcPr>
          <w:p w14:paraId="798A635C" w14:textId="77777777" w:rsidR="009D5BC4" w:rsidRPr="009D5BC4" w:rsidRDefault="009D5BC4" w:rsidP="009D5BC4">
            <w:pPr>
              <w:rPr>
                <w:rFonts w:ascii="Tahoma" w:hAnsi="Tahoma" w:cs="Tahoma"/>
                <w:b/>
                <w:bCs/>
                <w:i/>
                <w:iCs/>
                <w:sz w:val="20"/>
                <w:szCs w:val="20"/>
                <w:lang w:val="en-US" w:eastAsia="en-US" w:bidi="ar-SA"/>
              </w:rPr>
            </w:pPr>
            <w:proofErr w:type="spellStart"/>
            <w:r w:rsidRPr="009D5BC4">
              <w:rPr>
                <w:rFonts w:ascii="Tahoma" w:hAnsi="Tahoma" w:cs="Tahoma"/>
                <w:b/>
                <w:bCs/>
                <w:i/>
                <w:iCs/>
                <w:sz w:val="20"/>
                <w:szCs w:val="20"/>
                <w:lang w:val="en-US" w:eastAsia="en-US" w:bidi="ar-SA"/>
              </w:rPr>
              <w:t>Общий</w:t>
            </w:r>
            <w:proofErr w:type="spellEnd"/>
          </w:p>
        </w:tc>
        <w:tc>
          <w:tcPr>
            <w:tcW w:w="960" w:type="dxa"/>
            <w:tcBorders>
              <w:top w:val="nil"/>
              <w:left w:val="nil"/>
              <w:bottom w:val="single" w:sz="4" w:space="0" w:color="auto"/>
              <w:right w:val="single" w:sz="4" w:space="0" w:color="auto"/>
            </w:tcBorders>
            <w:shd w:val="clear" w:color="000000" w:fill="F2F2F2"/>
            <w:noWrap/>
            <w:vAlign w:val="bottom"/>
            <w:hideMark/>
          </w:tcPr>
          <w:p w14:paraId="4D12CBA3"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651B18EF"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5B98782B"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1780" w:type="dxa"/>
            <w:tcBorders>
              <w:top w:val="nil"/>
              <w:left w:val="nil"/>
              <w:bottom w:val="single" w:sz="4" w:space="0" w:color="auto"/>
              <w:right w:val="single" w:sz="4" w:space="0" w:color="auto"/>
            </w:tcBorders>
            <w:shd w:val="clear" w:color="000000" w:fill="F2F2F2"/>
            <w:noWrap/>
            <w:vAlign w:val="center"/>
            <w:hideMark/>
          </w:tcPr>
          <w:p w14:paraId="0346E051" w14:textId="77777777" w:rsidR="009D5BC4" w:rsidRPr="009D5BC4" w:rsidRDefault="009D5BC4" w:rsidP="009D5BC4">
            <w:pPr>
              <w:jc w:val="right"/>
              <w:rPr>
                <w:rFonts w:ascii="Tahoma" w:hAnsi="Tahoma" w:cs="Tahoma"/>
                <w:b/>
                <w:bCs/>
                <w:sz w:val="18"/>
                <w:szCs w:val="18"/>
                <w:lang w:val="en-US" w:eastAsia="en-US" w:bidi="ar-SA"/>
              </w:rPr>
            </w:pPr>
            <w:r w:rsidRPr="009D5BC4">
              <w:rPr>
                <w:rFonts w:ascii="Tahoma" w:hAnsi="Tahoma" w:cs="Tahoma"/>
                <w:b/>
                <w:bCs/>
                <w:sz w:val="18"/>
                <w:szCs w:val="18"/>
                <w:lang w:val="en-US" w:eastAsia="en-US" w:bidi="ar-SA"/>
              </w:rPr>
              <w:t>6769.411</w:t>
            </w:r>
          </w:p>
        </w:tc>
        <w:tc>
          <w:tcPr>
            <w:tcW w:w="36" w:type="dxa"/>
            <w:vAlign w:val="center"/>
            <w:hideMark/>
          </w:tcPr>
          <w:p w14:paraId="51183CF8" w14:textId="77777777" w:rsidR="009D5BC4" w:rsidRPr="009D5BC4" w:rsidRDefault="009D5BC4" w:rsidP="009D5BC4">
            <w:pPr>
              <w:rPr>
                <w:sz w:val="20"/>
                <w:szCs w:val="20"/>
                <w:lang w:val="en-US" w:eastAsia="en-US" w:bidi="ar-SA"/>
              </w:rPr>
            </w:pPr>
          </w:p>
        </w:tc>
      </w:tr>
      <w:tr w:rsidR="009D5BC4" w:rsidRPr="009D5BC4" w14:paraId="02B034BE" w14:textId="77777777" w:rsidTr="009D5BC4">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4000CB64"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4200" w:type="dxa"/>
            <w:tcBorders>
              <w:top w:val="nil"/>
              <w:left w:val="nil"/>
              <w:bottom w:val="single" w:sz="4" w:space="0" w:color="auto"/>
              <w:right w:val="single" w:sz="4" w:space="0" w:color="auto"/>
            </w:tcBorders>
            <w:shd w:val="clear" w:color="000000" w:fill="F2F2F2"/>
            <w:noWrap/>
            <w:vAlign w:val="center"/>
            <w:hideMark/>
          </w:tcPr>
          <w:p w14:paraId="79879ED4" w14:textId="77777777" w:rsidR="009D5BC4" w:rsidRPr="009D5BC4" w:rsidRDefault="009D5BC4" w:rsidP="009D5BC4">
            <w:pPr>
              <w:rPr>
                <w:rFonts w:ascii="Tahoma" w:hAnsi="Tahoma" w:cs="Tahoma"/>
                <w:b/>
                <w:bCs/>
                <w:i/>
                <w:iCs/>
                <w:sz w:val="20"/>
                <w:szCs w:val="20"/>
                <w:lang w:val="en-US" w:eastAsia="en-US" w:bidi="ar-SA"/>
              </w:rPr>
            </w:pPr>
            <w:proofErr w:type="spellStart"/>
            <w:r w:rsidRPr="009D5BC4">
              <w:rPr>
                <w:rFonts w:ascii="Tahoma" w:hAnsi="Tahoma" w:cs="Tahoma"/>
                <w:b/>
                <w:bCs/>
                <w:i/>
                <w:iCs/>
                <w:sz w:val="20"/>
                <w:szCs w:val="20"/>
                <w:lang w:val="en-US" w:eastAsia="en-US" w:bidi="ar-SA"/>
              </w:rPr>
              <w:t>Все</w:t>
            </w:r>
            <w:proofErr w:type="spellEnd"/>
          </w:p>
        </w:tc>
        <w:tc>
          <w:tcPr>
            <w:tcW w:w="960" w:type="dxa"/>
            <w:tcBorders>
              <w:top w:val="nil"/>
              <w:left w:val="nil"/>
              <w:bottom w:val="single" w:sz="4" w:space="0" w:color="auto"/>
              <w:right w:val="single" w:sz="4" w:space="0" w:color="auto"/>
            </w:tcBorders>
            <w:shd w:val="clear" w:color="000000" w:fill="F2F2F2"/>
            <w:noWrap/>
            <w:vAlign w:val="bottom"/>
            <w:hideMark/>
          </w:tcPr>
          <w:p w14:paraId="62E5339C"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0DF9C69C"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42450778"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1780" w:type="dxa"/>
            <w:tcBorders>
              <w:top w:val="nil"/>
              <w:left w:val="nil"/>
              <w:bottom w:val="single" w:sz="4" w:space="0" w:color="auto"/>
              <w:right w:val="single" w:sz="4" w:space="0" w:color="auto"/>
            </w:tcBorders>
            <w:shd w:val="clear" w:color="000000" w:fill="F2F2F2"/>
            <w:noWrap/>
            <w:vAlign w:val="center"/>
            <w:hideMark/>
          </w:tcPr>
          <w:p w14:paraId="6D3C544B" w14:textId="77777777" w:rsidR="009D5BC4" w:rsidRPr="009D5BC4" w:rsidRDefault="009D5BC4" w:rsidP="009D5BC4">
            <w:pPr>
              <w:jc w:val="right"/>
              <w:rPr>
                <w:rFonts w:ascii="Tahoma" w:hAnsi="Tahoma" w:cs="Tahoma"/>
                <w:sz w:val="18"/>
                <w:szCs w:val="18"/>
                <w:lang w:val="en-US" w:eastAsia="en-US" w:bidi="ar-SA"/>
              </w:rPr>
            </w:pPr>
            <w:r w:rsidRPr="009D5BC4">
              <w:rPr>
                <w:rFonts w:ascii="Tahoma" w:hAnsi="Tahoma" w:cs="Tahoma"/>
                <w:sz w:val="18"/>
                <w:szCs w:val="18"/>
                <w:lang w:val="en-US" w:eastAsia="en-US" w:bidi="ar-SA"/>
              </w:rPr>
              <w:t>177663.251</w:t>
            </w:r>
          </w:p>
        </w:tc>
        <w:tc>
          <w:tcPr>
            <w:tcW w:w="36" w:type="dxa"/>
            <w:vAlign w:val="center"/>
            <w:hideMark/>
          </w:tcPr>
          <w:p w14:paraId="3E7AA8F3" w14:textId="77777777" w:rsidR="009D5BC4" w:rsidRPr="009D5BC4" w:rsidRDefault="009D5BC4" w:rsidP="009D5BC4">
            <w:pPr>
              <w:rPr>
                <w:sz w:val="20"/>
                <w:szCs w:val="20"/>
                <w:lang w:val="en-US" w:eastAsia="en-US" w:bidi="ar-SA"/>
              </w:rPr>
            </w:pPr>
          </w:p>
        </w:tc>
      </w:tr>
      <w:tr w:rsidR="009D5BC4" w:rsidRPr="009D5BC4" w14:paraId="18FC1EA6" w14:textId="77777777" w:rsidTr="009D5BC4">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3CE414EC"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4200" w:type="dxa"/>
            <w:tcBorders>
              <w:top w:val="nil"/>
              <w:left w:val="nil"/>
              <w:bottom w:val="single" w:sz="4" w:space="0" w:color="auto"/>
              <w:right w:val="single" w:sz="4" w:space="0" w:color="auto"/>
            </w:tcBorders>
            <w:shd w:val="clear" w:color="000000" w:fill="F2F2F2"/>
            <w:noWrap/>
            <w:vAlign w:val="center"/>
            <w:hideMark/>
          </w:tcPr>
          <w:p w14:paraId="1503688C" w14:textId="77777777" w:rsidR="009D5BC4" w:rsidRPr="009D5BC4" w:rsidRDefault="009D5BC4" w:rsidP="009D5BC4">
            <w:pPr>
              <w:rPr>
                <w:rFonts w:ascii="Tahoma" w:hAnsi="Tahoma" w:cs="Tahoma"/>
                <w:b/>
                <w:bCs/>
                <w:i/>
                <w:iCs/>
                <w:sz w:val="20"/>
                <w:szCs w:val="20"/>
                <w:lang w:val="en-US" w:eastAsia="en-US" w:bidi="ar-SA"/>
              </w:rPr>
            </w:pPr>
            <w:r w:rsidRPr="009D5BC4">
              <w:rPr>
                <w:rFonts w:ascii="Tahoma" w:hAnsi="Tahoma" w:cs="Tahoma"/>
                <w:b/>
                <w:bCs/>
                <w:i/>
                <w:iCs/>
                <w:sz w:val="20"/>
                <w:szCs w:val="20"/>
                <w:lang w:val="en-US" w:eastAsia="en-US" w:bidi="ar-SA"/>
              </w:rPr>
              <w:t>НДС 20%</w:t>
            </w:r>
          </w:p>
        </w:tc>
        <w:tc>
          <w:tcPr>
            <w:tcW w:w="960" w:type="dxa"/>
            <w:tcBorders>
              <w:top w:val="nil"/>
              <w:left w:val="nil"/>
              <w:bottom w:val="single" w:sz="4" w:space="0" w:color="auto"/>
              <w:right w:val="single" w:sz="4" w:space="0" w:color="auto"/>
            </w:tcBorders>
            <w:shd w:val="clear" w:color="000000" w:fill="F2F2F2"/>
            <w:noWrap/>
            <w:vAlign w:val="bottom"/>
            <w:hideMark/>
          </w:tcPr>
          <w:p w14:paraId="3ECE7FED"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130E825D"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2EABE667"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1780" w:type="dxa"/>
            <w:tcBorders>
              <w:top w:val="nil"/>
              <w:left w:val="nil"/>
              <w:bottom w:val="single" w:sz="4" w:space="0" w:color="auto"/>
              <w:right w:val="single" w:sz="4" w:space="0" w:color="auto"/>
            </w:tcBorders>
            <w:shd w:val="clear" w:color="000000" w:fill="F2F2F2"/>
            <w:noWrap/>
            <w:vAlign w:val="center"/>
            <w:hideMark/>
          </w:tcPr>
          <w:p w14:paraId="13B2D53D" w14:textId="77777777" w:rsidR="009D5BC4" w:rsidRPr="009D5BC4" w:rsidRDefault="009D5BC4" w:rsidP="009D5BC4">
            <w:pPr>
              <w:jc w:val="right"/>
              <w:rPr>
                <w:rFonts w:ascii="Tahoma" w:hAnsi="Tahoma" w:cs="Tahoma"/>
                <w:sz w:val="18"/>
                <w:szCs w:val="18"/>
                <w:lang w:val="en-US" w:eastAsia="en-US" w:bidi="ar-SA"/>
              </w:rPr>
            </w:pPr>
            <w:r w:rsidRPr="009D5BC4">
              <w:rPr>
                <w:rFonts w:ascii="Tahoma" w:hAnsi="Tahoma" w:cs="Tahoma"/>
                <w:sz w:val="18"/>
                <w:szCs w:val="18"/>
                <w:lang w:val="en-US" w:eastAsia="en-US" w:bidi="ar-SA"/>
              </w:rPr>
              <w:t>35532.650</w:t>
            </w:r>
          </w:p>
        </w:tc>
        <w:tc>
          <w:tcPr>
            <w:tcW w:w="36" w:type="dxa"/>
            <w:vAlign w:val="center"/>
            <w:hideMark/>
          </w:tcPr>
          <w:p w14:paraId="4EAB3424" w14:textId="77777777" w:rsidR="009D5BC4" w:rsidRPr="009D5BC4" w:rsidRDefault="009D5BC4" w:rsidP="009D5BC4">
            <w:pPr>
              <w:rPr>
                <w:sz w:val="20"/>
                <w:szCs w:val="20"/>
                <w:lang w:val="en-US" w:eastAsia="en-US" w:bidi="ar-SA"/>
              </w:rPr>
            </w:pPr>
          </w:p>
        </w:tc>
      </w:tr>
      <w:tr w:rsidR="009D5BC4" w:rsidRPr="009D5BC4" w14:paraId="0E16D7D2" w14:textId="77777777" w:rsidTr="009D5BC4">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1B308A6B"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4200" w:type="dxa"/>
            <w:tcBorders>
              <w:top w:val="nil"/>
              <w:left w:val="nil"/>
              <w:bottom w:val="single" w:sz="4" w:space="0" w:color="auto"/>
              <w:right w:val="single" w:sz="4" w:space="0" w:color="auto"/>
            </w:tcBorders>
            <w:shd w:val="clear" w:color="000000" w:fill="F2F2F2"/>
            <w:noWrap/>
            <w:vAlign w:val="center"/>
            <w:hideMark/>
          </w:tcPr>
          <w:p w14:paraId="303AE29E" w14:textId="77777777" w:rsidR="009D5BC4" w:rsidRPr="009D5BC4" w:rsidRDefault="009D5BC4" w:rsidP="009D5BC4">
            <w:pPr>
              <w:rPr>
                <w:rFonts w:ascii="Tahoma" w:hAnsi="Tahoma" w:cs="Tahoma"/>
                <w:b/>
                <w:bCs/>
                <w:i/>
                <w:iCs/>
                <w:sz w:val="20"/>
                <w:szCs w:val="20"/>
                <w:lang w:val="en-US" w:eastAsia="en-US" w:bidi="ar-SA"/>
              </w:rPr>
            </w:pPr>
            <w:proofErr w:type="spellStart"/>
            <w:r w:rsidRPr="009D5BC4">
              <w:rPr>
                <w:rFonts w:ascii="Tahoma" w:hAnsi="Tahoma" w:cs="Tahoma"/>
                <w:b/>
                <w:bCs/>
                <w:i/>
                <w:iCs/>
                <w:sz w:val="20"/>
                <w:szCs w:val="20"/>
                <w:lang w:val="en-US" w:eastAsia="en-US" w:bidi="ar-SA"/>
              </w:rPr>
              <w:t>Общий</w:t>
            </w:r>
            <w:proofErr w:type="spellEnd"/>
          </w:p>
        </w:tc>
        <w:tc>
          <w:tcPr>
            <w:tcW w:w="960" w:type="dxa"/>
            <w:tcBorders>
              <w:top w:val="nil"/>
              <w:left w:val="nil"/>
              <w:bottom w:val="single" w:sz="4" w:space="0" w:color="auto"/>
              <w:right w:val="single" w:sz="4" w:space="0" w:color="auto"/>
            </w:tcBorders>
            <w:shd w:val="clear" w:color="000000" w:fill="F2F2F2"/>
            <w:noWrap/>
            <w:vAlign w:val="bottom"/>
            <w:hideMark/>
          </w:tcPr>
          <w:p w14:paraId="5E14A6A1"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59496985"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7061F6E5" w14:textId="77777777" w:rsidR="009D5BC4" w:rsidRPr="009D5BC4" w:rsidRDefault="009D5BC4" w:rsidP="009D5BC4">
            <w:pPr>
              <w:rPr>
                <w:rFonts w:ascii="Tahoma" w:hAnsi="Tahoma" w:cs="Tahoma"/>
                <w:sz w:val="20"/>
                <w:szCs w:val="20"/>
                <w:lang w:val="en-US" w:eastAsia="en-US" w:bidi="ar-SA"/>
              </w:rPr>
            </w:pPr>
            <w:r w:rsidRPr="009D5BC4">
              <w:rPr>
                <w:rFonts w:ascii="Tahoma" w:hAnsi="Tahoma" w:cs="Tahoma"/>
                <w:sz w:val="20"/>
                <w:szCs w:val="20"/>
                <w:lang w:val="en-US" w:eastAsia="en-US" w:bidi="ar-SA"/>
              </w:rPr>
              <w:t> </w:t>
            </w:r>
          </w:p>
        </w:tc>
        <w:tc>
          <w:tcPr>
            <w:tcW w:w="1780" w:type="dxa"/>
            <w:tcBorders>
              <w:top w:val="nil"/>
              <w:left w:val="nil"/>
              <w:bottom w:val="single" w:sz="4" w:space="0" w:color="auto"/>
              <w:right w:val="single" w:sz="4" w:space="0" w:color="auto"/>
            </w:tcBorders>
            <w:shd w:val="clear" w:color="000000" w:fill="F2F2F2"/>
            <w:noWrap/>
            <w:vAlign w:val="center"/>
            <w:hideMark/>
          </w:tcPr>
          <w:p w14:paraId="79499863" w14:textId="77777777" w:rsidR="009D5BC4" w:rsidRPr="009D5BC4" w:rsidRDefault="009D5BC4" w:rsidP="009D5BC4">
            <w:pPr>
              <w:jc w:val="right"/>
              <w:rPr>
                <w:rFonts w:ascii="Tahoma" w:hAnsi="Tahoma" w:cs="Tahoma"/>
                <w:b/>
                <w:bCs/>
                <w:sz w:val="18"/>
                <w:szCs w:val="18"/>
                <w:lang w:val="en-US" w:eastAsia="en-US" w:bidi="ar-SA"/>
              </w:rPr>
            </w:pPr>
            <w:r w:rsidRPr="009D5BC4">
              <w:rPr>
                <w:rFonts w:ascii="Tahoma" w:hAnsi="Tahoma" w:cs="Tahoma"/>
                <w:b/>
                <w:bCs/>
                <w:sz w:val="18"/>
                <w:szCs w:val="18"/>
                <w:lang w:val="en-US" w:eastAsia="en-US" w:bidi="ar-SA"/>
              </w:rPr>
              <w:t>213195.901</w:t>
            </w:r>
          </w:p>
        </w:tc>
        <w:tc>
          <w:tcPr>
            <w:tcW w:w="36" w:type="dxa"/>
            <w:vAlign w:val="center"/>
            <w:hideMark/>
          </w:tcPr>
          <w:p w14:paraId="17680F12" w14:textId="77777777" w:rsidR="009D5BC4" w:rsidRPr="009D5BC4" w:rsidRDefault="009D5BC4" w:rsidP="009D5BC4">
            <w:pPr>
              <w:rPr>
                <w:sz w:val="20"/>
                <w:szCs w:val="20"/>
                <w:lang w:val="en-US" w:eastAsia="en-US" w:bidi="ar-SA"/>
              </w:rPr>
            </w:pPr>
          </w:p>
        </w:tc>
      </w:tr>
    </w:tbl>
    <w:p w14:paraId="389876C2" w14:textId="77777777" w:rsidR="009D5BC4" w:rsidRDefault="009D5BC4" w:rsidP="00E67857">
      <w:pPr>
        <w:tabs>
          <w:tab w:val="left" w:pos="9980"/>
        </w:tabs>
        <w:jc w:val="center"/>
        <w:rPr>
          <w:rFonts w:ascii="GHEA Grapalat" w:hAnsi="GHEA Grapalat" w:cs="Sylfaen"/>
          <w:b/>
        </w:rPr>
      </w:pPr>
    </w:p>
    <w:p w14:paraId="2B00B262" w14:textId="77777777" w:rsidR="009D5BC4" w:rsidRDefault="009D5BC4" w:rsidP="00E67857">
      <w:pPr>
        <w:tabs>
          <w:tab w:val="left" w:pos="9980"/>
        </w:tabs>
        <w:jc w:val="center"/>
        <w:rPr>
          <w:rFonts w:ascii="GHEA Grapalat" w:hAnsi="GHEA Grapalat" w:cs="Sylfaen"/>
          <w:b/>
        </w:rPr>
      </w:pPr>
    </w:p>
    <w:p w14:paraId="1D217D7E" w14:textId="6F39A441" w:rsidR="009D5BC4" w:rsidRPr="00C52ED5" w:rsidRDefault="000E359C" w:rsidP="009D5BC4">
      <w:pPr>
        <w:ind w:firstLine="567"/>
        <w:jc w:val="center"/>
        <w:rPr>
          <w:rFonts w:ascii="GHEA Grapalat" w:hAnsi="GHEA Grapalat"/>
          <w:b/>
          <w:iCs/>
          <w:sz w:val="20"/>
          <w:szCs w:val="20"/>
          <w:lang w:val="es-ES"/>
        </w:rPr>
      </w:pPr>
      <w:r w:rsidRPr="000E359C">
        <w:rPr>
          <w:rFonts w:ascii="GHEA Grapalat" w:hAnsi="GHEA Grapalat"/>
          <w:b/>
          <w:iCs/>
          <w:sz w:val="20"/>
          <w:szCs w:val="20"/>
        </w:rPr>
        <w:t>ДРУГИЕ УСТАНОВЛЕННЫЕ УСЛОВИЯ</w:t>
      </w: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5"/>
      </w:tblGrid>
      <w:tr w:rsidR="009D5BC4" w:rsidRPr="000E359C" w14:paraId="02588262" w14:textId="77777777" w:rsidTr="00C102EF">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28D80585" w14:textId="324E111B" w:rsidR="009D5BC4" w:rsidRPr="00C52ED5" w:rsidRDefault="000E359C" w:rsidP="00C102EF">
            <w:pPr>
              <w:ind w:firstLine="567"/>
              <w:jc w:val="center"/>
              <w:rPr>
                <w:rFonts w:ascii="GHEA Grapalat" w:hAnsi="GHEA Grapalat"/>
                <w:bCs/>
                <w:iCs/>
                <w:sz w:val="20"/>
                <w:szCs w:val="20"/>
                <w:lang w:val="pt-BR"/>
              </w:rPr>
            </w:pPr>
            <w:r w:rsidRPr="000E359C">
              <w:rPr>
                <w:rFonts w:ascii="GHEA Grapalat" w:hAnsi="GHEA Grapalat"/>
                <w:bCs/>
                <w:iCs/>
                <w:sz w:val="20"/>
                <w:szCs w:val="20"/>
              </w:rPr>
              <w:t>Выполнить не менее 70% работ лично, в порядке и сроки, предусмотренные контрактом, своими силами, инструментами, механизмами, а также необходимыми материалами и надлежащим качеством в соответствии с проектом и объемным листом.</w:t>
            </w:r>
          </w:p>
        </w:tc>
      </w:tr>
      <w:tr w:rsidR="009D5BC4" w:rsidRPr="000E359C" w14:paraId="2EBD0359" w14:textId="77777777" w:rsidTr="00C102EF">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tcPr>
          <w:p w14:paraId="2FB19686" w14:textId="561B5C09" w:rsidR="009D5BC4" w:rsidRDefault="000E359C" w:rsidP="00C102EF">
            <w:pPr>
              <w:ind w:firstLine="567"/>
              <w:jc w:val="center"/>
              <w:rPr>
                <w:rFonts w:ascii="GHEA Grapalat" w:hAnsi="GHEA Grapalat"/>
                <w:bCs/>
                <w:iCs/>
                <w:sz w:val="20"/>
                <w:szCs w:val="20"/>
                <w:lang w:val="en-US"/>
              </w:rPr>
            </w:pPr>
            <w:r w:rsidRPr="000E359C">
              <w:rPr>
                <w:rFonts w:ascii="GHEA Grapalat" w:hAnsi="GHEA Grapalat"/>
                <w:bCs/>
                <w:iCs/>
                <w:sz w:val="20"/>
                <w:szCs w:val="20"/>
              </w:rPr>
              <w:t>* Участник должен иметь лицензию как минимум 3-го класса на осуществление строительной деятельности в соответствии со следующими областями градостроительства:</w:t>
            </w:r>
          </w:p>
          <w:p w14:paraId="74EC775D" w14:textId="77777777" w:rsidR="000E359C" w:rsidRPr="000E359C" w:rsidRDefault="000E359C" w:rsidP="00C102EF">
            <w:pPr>
              <w:ind w:firstLine="567"/>
              <w:jc w:val="center"/>
              <w:rPr>
                <w:rFonts w:ascii="GHEA Grapalat" w:hAnsi="GHEA Grapalat"/>
                <w:bCs/>
                <w:iCs/>
                <w:sz w:val="20"/>
                <w:szCs w:val="20"/>
                <w:lang w:val="en-US"/>
              </w:rPr>
            </w:pPr>
          </w:p>
          <w:p w14:paraId="20927C73" w14:textId="7E6C2338" w:rsidR="009D5BC4" w:rsidRPr="00C52ED5" w:rsidRDefault="000E359C" w:rsidP="00C102EF">
            <w:pPr>
              <w:ind w:firstLine="567"/>
              <w:jc w:val="center"/>
              <w:rPr>
                <w:rFonts w:ascii="GHEA Grapalat" w:hAnsi="GHEA Grapalat"/>
                <w:bCs/>
                <w:iCs/>
                <w:sz w:val="20"/>
                <w:szCs w:val="20"/>
                <w:lang w:val="pt-BR"/>
              </w:rPr>
            </w:pPr>
            <w:r w:rsidRPr="000E359C">
              <w:rPr>
                <w:rFonts w:ascii="GHEA Grapalat" w:hAnsi="GHEA Grapalat"/>
                <w:bCs/>
                <w:iCs/>
                <w:sz w:val="20"/>
                <w:szCs w:val="20"/>
              </w:rPr>
              <w:t>1) транспортные пути (автомобильные дороги, железнодорожные линии и аэропорты, искусственные конструкции для мостов, тоннели, органы, эстакада, генератор и т. д.) Строительство осуществления деятельности лицензирование отношения регламентируются «о Лицензировании», «о Градостроительстве» законами Республики армения, настоящим порядком и иными правовыми актами:</w:t>
            </w:r>
          </w:p>
        </w:tc>
      </w:tr>
      <w:tr w:rsidR="009D5BC4" w:rsidRPr="000E359C" w14:paraId="4DE87C1A" w14:textId="77777777" w:rsidTr="00C102EF">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24363052" w14:textId="6CFC887B" w:rsidR="009D5BC4" w:rsidRPr="00C52ED5" w:rsidRDefault="000E359C" w:rsidP="00C102EF">
            <w:pPr>
              <w:ind w:firstLine="567"/>
              <w:jc w:val="center"/>
              <w:rPr>
                <w:rFonts w:ascii="GHEA Grapalat" w:hAnsi="GHEA Grapalat"/>
                <w:bCs/>
                <w:iCs/>
                <w:sz w:val="20"/>
                <w:szCs w:val="20"/>
                <w:lang w:val="hy-AM"/>
              </w:rPr>
            </w:pPr>
            <w:r w:rsidRPr="000E359C">
              <w:rPr>
                <w:rFonts w:ascii="GHEA Grapalat" w:hAnsi="GHEA Grapalat"/>
                <w:bCs/>
                <w:iCs/>
                <w:sz w:val="20"/>
                <w:szCs w:val="20"/>
              </w:rPr>
              <w:t>На форменной одежде строителей-наличие логотипа организации, осуществляющей строительство</w:t>
            </w:r>
          </w:p>
        </w:tc>
      </w:tr>
    </w:tbl>
    <w:p w14:paraId="1E1FB699" w14:textId="77777777" w:rsidR="009D5BC4" w:rsidRPr="009D5BC4" w:rsidRDefault="009D5BC4" w:rsidP="00E67857">
      <w:pPr>
        <w:tabs>
          <w:tab w:val="left" w:pos="9980"/>
        </w:tabs>
        <w:jc w:val="center"/>
        <w:rPr>
          <w:rFonts w:ascii="GHEA Grapalat" w:hAnsi="GHEA Grapalat" w:cs="Sylfaen"/>
          <w:b/>
          <w:lang w:val="hy-AM"/>
        </w:rPr>
      </w:pPr>
    </w:p>
    <w:p w14:paraId="3CB54583" w14:textId="77777777" w:rsidR="009D5BC4" w:rsidRPr="009D5BC4" w:rsidRDefault="009D5BC4" w:rsidP="00E67857">
      <w:pPr>
        <w:tabs>
          <w:tab w:val="left" w:pos="9980"/>
        </w:tabs>
        <w:jc w:val="center"/>
        <w:rPr>
          <w:rFonts w:ascii="GHEA Grapalat" w:hAnsi="GHEA Grapalat" w:cs="Sylfaen"/>
          <w:b/>
          <w:lang w:val="hy-AM"/>
        </w:rPr>
      </w:pPr>
    </w:p>
    <w:p w14:paraId="3DDE12C2" w14:textId="77777777" w:rsidR="009D5BC4" w:rsidRPr="009D5BC4" w:rsidRDefault="009D5BC4" w:rsidP="00E67857">
      <w:pPr>
        <w:tabs>
          <w:tab w:val="left" w:pos="9980"/>
        </w:tabs>
        <w:jc w:val="center"/>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2038B0" w:rsidRPr="009F3DC7" w14:paraId="28BE15FB" w14:textId="77777777" w:rsidTr="003066CC">
        <w:trPr>
          <w:jc w:val="center"/>
        </w:trPr>
        <w:tc>
          <w:tcPr>
            <w:tcW w:w="4536" w:type="dxa"/>
          </w:tcPr>
          <w:p w14:paraId="110304C6"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ЗАКАЗЧИК</w:t>
            </w:r>
          </w:p>
          <w:p w14:paraId="3BDAEA1C"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______________________</w:t>
            </w:r>
          </w:p>
          <w:p w14:paraId="58540744"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2AA7A667"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c>
          <w:tcPr>
            <w:tcW w:w="760" w:type="dxa"/>
          </w:tcPr>
          <w:p w14:paraId="7CA78A11" w14:textId="77777777" w:rsidR="002038B0" w:rsidRPr="009F3DC7" w:rsidRDefault="002038B0" w:rsidP="00E67857">
            <w:pPr>
              <w:widowControl w:val="0"/>
              <w:jc w:val="center"/>
              <w:rPr>
                <w:rFonts w:ascii="GHEA Grapalat" w:hAnsi="GHEA Grapalat"/>
              </w:rPr>
            </w:pPr>
          </w:p>
        </w:tc>
        <w:tc>
          <w:tcPr>
            <w:tcW w:w="4343" w:type="dxa"/>
          </w:tcPr>
          <w:p w14:paraId="4268A769"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ПОДРЯДЧИК</w:t>
            </w:r>
          </w:p>
          <w:p w14:paraId="43EB3D16"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w:t>
            </w:r>
          </w:p>
          <w:p w14:paraId="32935BF2"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5A3B1C6B"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r>
    </w:tbl>
    <w:p w14:paraId="3904D00D" w14:textId="77777777" w:rsidR="0089352B" w:rsidRDefault="0089352B" w:rsidP="00E67857">
      <w:pPr>
        <w:jc w:val="right"/>
        <w:rPr>
          <w:rFonts w:ascii="GHEA Grapalat" w:hAnsi="GHEA Grapalat"/>
          <w:i/>
        </w:rPr>
      </w:pPr>
    </w:p>
    <w:p w14:paraId="42F8BC17" w14:textId="77777777" w:rsidR="002038B0" w:rsidRDefault="002038B0" w:rsidP="00E67857">
      <w:pPr>
        <w:jc w:val="right"/>
        <w:rPr>
          <w:rFonts w:ascii="GHEA Grapalat" w:hAnsi="GHEA Grapalat"/>
          <w:i/>
        </w:rPr>
      </w:pPr>
    </w:p>
    <w:p w14:paraId="55995C45" w14:textId="77777777" w:rsidR="002038B0" w:rsidRDefault="002038B0" w:rsidP="00E67857">
      <w:pPr>
        <w:jc w:val="right"/>
        <w:rPr>
          <w:rFonts w:ascii="GHEA Grapalat" w:hAnsi="GHEA Grapalat"/>
          <w:i/>
        </w:rPr>
      </w:pPr>
    </w:p>
    <w:p w14:paraId="75D7C489" w14:textId="77777777" w:rsidR="002038B0" w:rsidRDefault="002038B0" w:rsidP="00E67857">
      <w:pPr>
        <w:jc w:val="right"/>
        <w:rPr>
          <w:rFonts w:ascii="GHEA Grapalat" w:hAnsi="GHEA Grapalat"/>
          <w:i/>
        </w:rPr>
      </w:pPr>
    </w:p>
    <w:p w14:paraId="7F5607E4" w14:textId="77777777" w:rsidR="002038B0" w:rsidRDefault="002038B0" w:rsidP="00E67857">
      <w:pPr>
        <w:jc w:val="right"/>
        <w:rPr>
          <w:rFonts w:ascii="GHEA Grapalat" w:hAnsi="GHEA Grapalat"/>
          <w:i/>
        </w:rPr>
      </w:pPr>
    </w:p>
    <w:p w14:paraId="2F0D47E6" w14:textId="77777777" w:rsidR="002038B0" w:rsidRDefault="002038B0" w:rsidP="00E67857">
      <w:pPr>
        <w:jc w:val="right"/>
        <w:rPr>
          <w:rFonts w:ascii="GHEA Grapalat" w:hAnsi="GHEA Grapalat"/>
          <w:i/>
        </w:rPr>
      </w:pPr>
    </w:p>
    <w:p w14:paraId="39C83940" w14:textId="77777777" w:rsidR="002038B0" w:rsidRDefault="002038B0" w:rsidP="00E67857">
      <w:pPr>
        <w:jc w:val="right"/>
        <w:rPr>
          <w:rFonts w:ascii="GHEA Grapalat" w:hAnsi="GHEA Grapalat"/>
          <w:i/>
        </w:rPr>
      </w:pPr>
    </w:p>
    <w:p w14:paraId="7EBCECB9" w14:textId="77777777" w:rsidR="002038B0" w:rsidRDefault="002038B0" w:rsidP="00E67857">
      <w:pPr>
        <w:jc w:val="right"/>
        <w:rPr>
          <w:rFonts w:ascii="GHEA Grapalat" w:hAnsi="GHEA Grapalat"/>
          <w:i/>
        </w:rPr>
      </w:pPr>
    </w:p>
    <w:p w14:paraId="128ACA84" w14:textId="77777777" w:rsidR="002038B0" w:rsidRDefault="002038B0" w:rsidP="00E67857">
      <w:pPr>
        <w:jc w:val="right"/>
        <w:rPr>
          <w:rFonts w:ascii="GHEA Grapalat" w:hAnsi="GHEA Grapalat"/>
          <w:i/>
        </w:rPr>
      </w:pPr>
    </w:p>
    <w:p w14:paraId="059CA73F" w14:textId="77777777" w:rsidR="002038B0" w:rsidRDefault="002038B0" w:rsidP="00E67857">
      <w:pPr>
        <w:jc w:val="right"/>
        <w:rPr>
          <w:rFonts w:ascii="GHEA Grapalat" w:hAnsi="GHEA Grapalat"/>
          <w:i/>
        </w:rPr>
      </w:pPr>
    </w:p>
    <w:p w14:paraId="64F8A6BF" w14:textId="77777777" w:rsidR="002038B0" w:rsidRDefault="002038B0" w:rsidP="00E67857">
      <w:pPr>
        <w:jc w:val="right"/>
        <w:rPr>
          <w:rFonts w:ascii="GHEA Grapalat" w:hAnsi="GHEA Grapalat"/>
          <w:i/>
        </w:rPr>
      </w:pPr>
    </w:p>
    <w:p w14:paraId="585A25E9" w14:textId="77777777" w:rsidR="002038B0" w:rsidRDefault="002038B0" w:rsidP="00E67857">
      <w:pPr>
        <w:jc w:val="right"/>
        <w:rPr>
          <w:rFonts w:ascii="GHEA Grapalat" w:hAnsi="GHEA Grapalat"/>
          <w:i/>
        </w:rPr>
      </w:pPr>
    </w:p>
    <w:p w14:paraId="1919EE30" w14:textId="77777777" w:rsidR="002038B0" w:rsidRDefault="002038B0" w:rsidP="00E67857">
      <w:pPr>
        <w:jc w:val="right"/>
        <w:rPr>
          <w:rFonts w:ascii="GHEA Grapalat" w:hAnsi="GHEA Grapalat"/>
          <w:i/>
        </w:rPr>
      </w:pPr>
    </w:p>
    <w:p w14:paraId="53647CE2" w14:textId="77777777" w:rsidR="002038B0" w:rsidRDefault="002038B0" w:rsidP="00E67857">
      <w:pPr>
        <w:jc w:val="right"/>
        <w:rPr>
          <w:rFonts w:ascii="GHEA Grapalat" w:hAnsi="GHEA Grapalat"/>
          <w:i/>
        </w:rPr>
      </w:pPr>
    </w:p>
    <w:p w14:paraId="190C777B" w14:textId="77777777" w:rsidR="002038B0" w:rsidRDefault="002038B0" w:rsidP="00E67857">
      <w:pPr>
        <w:jc w:val="right"/>
        <w:rPr>
          <w:rFonts w:ascii="GHEA Grapalat" w:hAnsi="GHEA Grapalat"/>
          <w:i/>
        </w:rPr>
      </w:pPr>
    </w:p>
    <w:p w14:paraId="40570E6C" w14:textId="77777777" w:rsidR="002038B0" w:rsidRDefault="002038B0" w:rsidP="00E67857">
      <w:pPr>
        <w:jc w:val="right"/>
        <w:rPr>
          <w:rFonts w:ascii="GHEA Grapalat" w:hAnsi="GHEA Grapalat"/>
          <w:i/>
        </w:rPr>
      </w:pPr>
    </w:p>
    <w:p w14:paraId="00992275" w14:textId="77777777" w:rsidR="002038B0" w:rsidRDefault="002038B0" w:rsidP="00E67857">
      <w:pPr>
        <w:jc w:val="right"/>
        <w:rPr>
          <w:rFonts w:ascii="GHEA Grapalat" w:hAnsi="GHEA Grapalat"/>
          <w:i/>
        </w:rPr>
      </w:pPr>
    </w:p>
    <w:p w14:paraId="54D5A069" w14:textId="77777777" w:rsidR="002038B0" w:rsidRDefault="002038B0" w:rsidP="00E67857">
      <w:pPr>
        <w:jc w:val="right"/>
        <w:rPr>
          <w:rFonts w:ascii="GHEA Grapalat" w:hAnsi="GHEA Grapalat"/>
          <w:i/>
        </w:rPr>
      </w:pPr>
    </w:p>
    <w:p w14:paraId="65C563BB" w14:textId="77777777" w:rsidR="002038B0" w:rsidRDefault="002038B0" w:rsidP="00E67857">
      <w:pPr>
        <w:jc w:val="right"/>
        <w:rPr>
          <w:rFonts w:ascii="GHEA Grapalat" w:hAnsi="GHEA Grapalat"/>
          <w:i/>
        </w:rPr>
      </w:pPr>
    </w:p>
    <w:p w14:paraId="0ED7FA6D" w14:textId="77777777" w:rsidR="002038B0" w:rsidRDefault="002038B0" w:rsidP="00E67857">
      <w:pPr>
        <w:jc w:val="right"/>
        <w:rPr>
          <w:rFonts w:ascii="GHEA Grapalat" w:hAnsi="GHEA Grapalat"/>
          <w:i/>
        </w:rPr>
      </w:pPr>
    </w:p>
    <w:p w14:paraId="643703A9" w14:textId="77777777" w:rsidR="002038B0" w:rsidRDefault="002038B0" w:rsidP="00E67857">
      <w:pPr>
        <w:jc w:val="right"/>
        <w:rPr>
          <w:rFonts w:ascii="GHEA Grapalat" w:hAnsi="GHEA Grapalat"/>
          <w:i/>
        </w:rPr>
      </w:pPr>
    </w:p>
    <w:p w14:paraId="2E26EB28" w14:textId="77777777" w:rsidR="002038B0" w:rsidRDefault="002038B0" w:rsidP="00E67857">
      <w:pPr>
        <w:jc w:val="right"/>
        <w:rPr>
          <w:rFonts w:ascii="GHEA Grapalat" w:hAnsi="GHEA Grapalat"/>
          <w:i/>
        </w:rPr>
      </w:pPr>
    </w:p>
    <w:p w14:paraId="08E056E5" w14:textId="77777777" w:rsidR="002038B0" w:rsidRDefault="002038B0" w:rsidP="00E67857">
      <w:pPr>
        <w:jc w:val="right"/>
        <w:rPr>
          <w:rFonts w:ascii="GHEA Grapalat" w:hAnsi="GHEA Grapalat"/>
          <w:i/>
        </w:rPr>
      </w:pPr>
    </w:p>
    <w:p w14:paraId="399C52F7" w14:textId="77777777" w:rsidR="002038B0" w:rsidRDefault="002038B0" w:rsidP="00E67857">
      <w:pPr>
        <w:jc w:val="right"/>
        <w:rPr>
          <w:rFonts w:ascii="GHEA Grapalat" w:hAnsi="GHEA Grapalat"/>
          <w:i/>
        </w:rPr>
      </w:pPr>
    </w:p>
    <w:p w14:paraId="31AB47DF" w14:textId="77777777" w:rsidR="002038B0" w:rsidRDefault="002038B0" w:rsidP="00E67857">
      <w:pPr>
        <w:jc w:val="right"/>
        <w:rPr>
          <w:rFonts w:ascii="GHEA Grapalat" w:hAnsi="GHEA Grapalat"/>
          <w:i/>
        </w:rPr>
      </w:pPr>
    </w:p>
    <w:p w14:paraId="45056F5A" w14:textId="77777777" w:rsidR="002038B0" w:rsidRDefault="002038B0" w:rsidP="00E67857">
      <w:pPr>
        <w:jc w:val="right"/>
        <w:rPr>
          <w:rFonts w:ascii="GHEA Grapalat" w:hAnsi="GHEA Grapalat"/>
          <w:i/>
        </w:rPr>
      </w:pPr>
    </w:p>
    <w:p w14:paraId="10729A07" w14:textId="12F11027" w:rsidR="00BB28C8" w:rsidRPr="009F3DC7" w:rsidRDefault="00BB28C8" w:rsidP="00E67857">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E67857">
      <w:pPr>
        <w:widowControl w:val="0"/>
        <w:ind w:firstLine="567"/>
        <w:jc w:val="center"/>
        <w:rPr>
          <w:rFonts w:ascii="GHEA Grapalat" w:hAnsi="GHEA Grapalat" w:cs="Sylfaen"/>
          <w:b/>
        </w:rPr>
      </w:pPr>
    </w:p>
    <w:p w14:paraId="54238E4F"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E67857">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6"/>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E67857">
            <w:pPr>
              <w:widowControl w:val="0"/>
              <w:jc w:val="both"/>
              <w:rPr>
                <w:rFonts w:ascii="GHEA Grapalat" w:hAnsi="GHEA Grapalat"/>
                <w:sz w:val="20"/>
                <w:szCs w:val="20"/>
              </w:rPr>
            </w:pPr>
          </w:p>
        </w:tc>
        <w:tc>
          <w:tcPr>
            <w:tcW w:w="4142" w:type="dxa"/>
            <w:vMerge/>
          </w:tcPr>
          <w:p w14:paraId="45988DF6" w14:textId="77777777" w:rsidR="00BB28C8" w:rsidRPr="00517562" w:rsidRDefault="00BB28C8" w:rsidP="00E67857">
            <w:pPr>
              <w:widowControl w:val="0"/>
              <w:rPr>
                <w:rFonts w:ascii="GHEA Grapalat" w:hAnsi="GHEA Grapalat"/>
                <w:sz w:val="20"/>
                <w:szCs w:val="20"/>
              </w:rPr>
            </w:pPr>
          </w:p>
        </w:tc>
        <w:tc>
          <w:tcPr>
            <w:tcW w:w="3060" w:type="dxa"/>
            <w:vAlign w:val="center"/>
          </w:tcPr>
          <w:p w14:paraId="088AE62B"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Конец</w:t>
            </w:r>
          </w:p>
        </w:tc>
      </w:tr>
      <w:tr w:rsidR="008F683C" w:rsidRPr="009F3DC7" w14:paraId="7DFF6DC1" w14:textId="77777777" w:rsidTr="00BD5031">
        <w:trPr>
          <w:trHeight w:val="586"/>
          <w:jc w:val="center"/>
        </w:trPr>
        <w:tc>
          <w:tcPr>
            <w:tcW w:w="816" w:type="dxa"/>
            <w:vAlign w:val="center"/>
          </w:tcPr>
          <w:p w14:paraId="0B08565D" w14:textId="2030A33F" w:rsidR="008F683C" w:rsidRPr="00521B73" w:rsidRDefault="008F683C" w:rsidP="00E67857">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175818BA" w:rsidR="008F683C" w:rsidRPr="005B3335" w:rsidRDefault="003414DC" w:rsidP="00E67857">
            <w:pPr>
              <w:widowControl w:val="0"/>
              <w:rPr>
                <w:rFonts w:ascii="GHEA Grapalat" w:hAnsi="GHEA Grapalat" w:cs="Sylfaen"/>
                <w:bCs/>
                <w:sz w:val="20"/>
                <w:szCs w:val="22"/>
                <w:lang w:val="hy-AM"/>
              </w:rPr>
            </w:pPr>
            <w:r w:rsidRPr="003414DC">
              <w:rPr>
                <w:rFonts w:ascii="GHEA Grapalat" w:hAnsi="GHEA Grapalat" w:cs="Calibri"/>
                <w:bCs/>
                <w:iCs/>
                <w:sz w:val="16"/>
                <w:szCs w:val="16"/>
              </w:rPr>
              <w:t>Приобретение среднего ремонта улицы Титоградян административного района Эребуни города Еревана</w:t>
            </w:r>
          </w:p>
        </w:tc>
        <w:tc>
          <w:tcPr>
            <w:tcW w:w="3060" w:type="dxa"/>
          </w:tcPr>
          <w:p w14:paraId="643336AC" w14:textId="367175E1" w:rsidR="008F683C" w:rsidRPr="00BD5031" w:rsidRDefault="008F683C" w:rsidP="00E67857">
            <w:pPr>
              <w:widowControl w:val="0"/>
              <w:rPr>
                <w:rFonts w:ascii="GHEA Grapalat" w:hAnsi="GHEA Grapalat" w:cs="Sylfaen"/>
                <w:bCs/>
                <w:sz w:val="20"/>
                <w:szCs w:val="22"/>
                <w:lang w:val="hy-AM"/>
              </w:rPr>
            </w:pPr>
            <w:r w:rsidRPr="0004354E">
              <w:rPr>
                <w:rFonts w:ascii="GHEA Grapalat" w:hAnsi="GHEA Grapalat" w:cs="Calibri"/>
                <w:bCs/>
                <w:iCs/>
                <w:sz w:val="16"/>
                <w:szCs w:val="16"/>
              </w:rPr>
              <w:t>со дня вступления в силу договора подряда и договора на оказание услуг по техническому контролю (договора о предоставлении финансовых ресурсов)</w:t>
            </w:r>
          </w:p>
        </w:tc>
        <w:tc>
          <w:tcPr>
            <w:tcW w:w="1980" w:type="dxa"/>
            <w:vAlign w:val="center"/>
          </w:tcPr>
          <w:p w14:paraId="6ED3C317" w14:textId="77777777" w:rsidR="00F0292A" w:rsidRPr="00F0292A" w:rsidRDefault="00F0292A" w:rsidP="00E67857">
            <w:pPr>
              <w:widowControl w:val="0"/>
              <w:jc w:val="center"/>
              <w:rPr>
                <w:rFonts w:ascii="GHEA Grapalat" w:hAnsi="GHEA Grapalat" w:cs="Calibri"/>
                <w:bCs/>
                <w:iCs/>
                <w:sz w:val="16"/>
                <w:szCs w:val="16"/>
                <w:lang w:val="en-US"/>
              </w:rPr>
            </w:pPr>
            <w:proofErr w:type="spellStart"/>
            <w:r w:rsidRPr="00F0292A">
              <w:rPr>
                <w:rFonts w:ascii="GHEA Grapalat" w:hAnsi="GHEA Grapalat" w:cs="Calibri"/>
                <w:bCs/>
                <w:iCs/>
                <w:sz w:val="16"/>
                <w:szCs w:val="16"/>
                <w:lang w:val="en-US"/>
              </w:rPr>
              <w:t>до</w:t>
            </w:r>
            <w:proofErr w:type="spellEnd"/>
          </w:p>
          <w:p w14:paraId="1BC55FF8" w14:textId="47D0B0CA" w:rsidR="008F683C" w:rsidRPr="00941263" w:rsidRDefault="003414DC" w:rsidP="00E67857">
            <w:pPr>
              <w:widowControl w:val="0"/>
              <w:jc w:val="center"/>
              <w:rPr>
                <w:rFonts w:ascii="GHEA Grapalat" w:hAnsi="GHEA Grapalat" w:cs="Sylfaen"/>
                <w:bCs/>
                <w:sz w:val="20"/>
                <w:szCs w:val="22"/>
              </w:rPr>
            </w:pPr>
            <w:r>
              <w:rPr>
                <w:rFonts w:ascii="GHEA Grapalat" w:hAnsi="GHEA Grapalat" w:cs="Calibri"/>
                <w:bCs/>
                <w:iCs/>
                <w:sz w:val="16"/>
                <w:szCs w:val="16"/>
              </w:rPr>
              <w:t>4</w:t>
            </w:r>
            <w:r w:rsidR="00941263">
              <w:rPr>
                <w:rFonts w:ascii="GHEA Grapalat" w:hAnsi="GHEA Grapalat" w:cs="Calibri"/>
                <w:bCs/>
                <w:iCs/>
                <w:sz w:val="16"/>
                <w:szCs w:val="16"/>
                <w:lang w:val="en-US"/>
              </w:rPr>
              <w:t xml:space="preserve">0 </w:t>
            </w:r>
            <w:r w:rsidR="00941263">
              <w:rPr>
                <w:rFonts w:ascii="GHEA Grapalat" w:hAnsi="GHEA Grapalat" w:cs="Calibri"/>
                <w:bCs/>
                <w:iCs/>
                <w:sz w:val="16"/>
                <w:szCs w:val="16"/>
              </w:rPr>
              <w:t>дней</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E67857">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E67857">
            <w:pPr>
              <w:widowControl w:val="0"/>
              <w:jc w:val="center"/>
              <w:rPr>
                <w:rFonts w:ascii="GHEA Grapalat" w:hAnsi="GHEA Grapalat"/>
                <w:b/>
                <w:sz w:val="20"/>
                <w:szCs w:val="20"/>
              </w:rPr>
            </w:pPr>
          </w:p>
        </w:tc>
        <w:tc>
          <w:tcPr>
            <w:tcW w:w="1980" w:type="dxa"/>
            <w:vAlign w:val="center"/>
          </w:tcPr>
          <w:p w14:paraId="2E574D9B" w14:textId="77777777" w:rsidR="00521B73" w:rsidRPr="00517562" w:rsidRDefault="00521B73" w:rsidP="00E67857">
            <w:pPr>
              <w:widowControl w:val="0"/>
              <w:jc w:val="center"/>
              <w:rPr>
                <w:rFonts w:ascii="GHEA Grapalat" w:hAnsi="GHEA Grapalat"/>
                <w:b/>
                <w:sz w:val="20"/>
                <w:szCs w:val="20"/>
              </w:rPr>
            </w:pPr>
          </w:p>
        </w:tc>
      </w:tr>
    </w:tbl>
    <w:p w14:paraId="19BE512C" w14:textId="77777777" w:rsidR="00BB28C8" w:rsidRPr="009F3DC7" w:rsidRDefault="00BB28C8" w:rsidP="00E67857">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E67857">
            <w:pPr>
              <w:widowControl w:val="0"/>
              <w:jc w:val="center"/>
              <w:rPr>
                <w:rFonts w:ascii="GHEA Grapalat" w:hAnsi="GHEA Grapalat"/>
              </w:rPr>
            </w:pPr>
          </w:p>
        </w:tc>
        <w:tc>
          <w:tcPr>
            <w:tcW w:w="4343" w:type="dxa"/>
          </w:tcPr>
          <w:p w14:paraId="767751B7"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E67857">
      <w:pPr>
        <w:widowControl w:val="0"/>
        <w:ind w:firstLine="567"/>
        <w:jc w:val="right"/>
        <w:rPr>
          <w:rFonts w:ascii="GHEA Grapalat" w:hAnsi="GHEA Grapalat"/>
          <w:i/>
        </w:rPr>
      </w:pPr>
    </w:p>
    <w:p w14:paraId="6445C5F4" w14:textId="77777777" w:rsidR="00C75286" w:rsidRDefault="00C75286" w:rsidP="00E67857">
      <w:pPr>
        <w:widowControl w:val="0"/>
        <w:ind w:firstLine="567"/>
        <w:jc w:val="right"/>
        <w:rPr>
          <w:rFonts w:ascii="GHEA Grapalat" w:hAnsi="GHEA Grapalat"/>
          <w:i/>
        </w:rPr>
      </w:pPr>
    </w:p>
    <w:p w14:paraId="0D99863C" w14:textId="77777777" w:rsidR="00C75286" w:rsidRDefault="00C75286" w:rsidP="00E67857">
      <w:pPr>
        <w:widowControl w:val="0"/>
        <w:ind w:firstLine="567"/>
        <w:jc w:val="right"/>
        <w:rPr>
          <w:rFonts w:ascii="GHEA Grapalat" w:hAnsi="GHEA Grapalat"/>
          <w:i/>
        </w:rPr>
      </w:pPr>
    </w:p>
    <w:p w14:paraId="28B9DD7C" w14:textId="77777777" w:rsidR="00C75286" w:rsidRDefault="00C75286" w:rsidP="00E67857">
      <w:pPr>
        <w:widowControl w:val="0"/>
        <w:ind w:firstLine="567"/>
        <w:jc w:val="right"/>
        <w:rPr>
          <w:rFonts w:ascii="GHEA Grapalat" w:hAnsi="GHEA Grapalat"/>
          <w:i/>
        </w:rPr>
      </w:pPr>
    </w:p>
    <w:p w14:paraId="31CF3620" w14:textId="77777777" w:rsidR="00C75286" w:rsidRDefault="00C75286" w:rsidP="00E67857">
      <w:pPr>
        <w:widowControl w:val="0"/>
        <w:ind w:firstLine="567"/>
        <w:jc w:val="right"/>
        <w:rPr>
          <w:rFonts w:ascii="GHEA Grapalat" w:hAnsi="GHEA Grapalat"/>
          <w:i/>
        </w:rPr>
      </w:pPr>
    </w:p>
    <w:p w14:paraId="6DEB910A" w14:textId="77777777" w:rsidR="00C75286" w:rsidRDefault="00C75286" w:rsidP="00E67857">
      <w:pPr>
        <w:widowControl w:val="0"/>
        <w:ind w:firstLine="567"/>
        <w:jc w:val="right"/>
        <w:rPr>
          <w:rFonts w:ascii="GHEA Grapalat" w:hAnsi="GHEA Grapalat"/>
          <w:i/>
        </w:rPr>
      </w:pPr>
    </w:p>
    <w:p w14:paraId="7CABE6BA" w14:textId="77777777" w:rsidR="00C75286" w:rsidRDefault="00C75286" w:rsidP="00E67857">
      <w:pPr>
        <w:widowControl w:val="0"/>
        <w:ind w:firstLine="567"/>
        <w:jc w:val="right"/>
        <w:rPr>
          <w:rFonts w:ascii="GHEA Grapalat" w:hAnsi="GHEA Grapalat"/>
          <w:i/>
        </w:rPr>
      </w:pPr>
    </w:p>
    <w:p w14:paraId="122B8D10" w14:textId="77777777" w:rsidR="00B004F3" w:rsidRDefault="00B004F3" w:rsidP="00E67857">
      <w:pPr>
        <w:widowControl w:val="0"/>
        <w:ind w:firstLine="567"/>
        <w:jc w:val="right"/>
        <w:rPr>
          <w:rFonts w:ascii="GHEA Grapalat" w:hAnsi="GHEA Grapalat"/>
          <w:i/>
        </w:rPr>
      </w:pPr>
    </w:p>
    <w:p w14:paraId="4E8E7048" w14:textId="77777777" w:rsidR="00B004F3" w:rsidRDefault="00B004F3" w:rsidP="00E67857">
      <w:pPr>
        <w:widowControl w:val="0"/>
        <w:ind w:firstLine="567"/>
        <w:jc w:val="right"/>
        <w:rPr>
          <w:rFonts w:ascii="GHEA Grapalat" w:hAnsi="GHEA Grapalat"/>
          <w:i/>
        </w:rPr>
      </w:pPr>
    </w:p>
    <w:p w14:paraId="5E80ACC7" w14:textId="77777777" w:rsidR="00B004F3" w:rsidRDefault="00B004F3" w:rsidP="00E67857">
      <w:pPr>
        <w:widowControl w:val="0"/>
        <w:ind w:firstLine="567"/>
        <w:jc w:val="right"/>
        <w:rPr>
          <w:rFonts w:ascii="GHEA Grapalat" w:hAnsi="GHEA Grapalat"/>
          <w:i/>
        </w:rPr>
      </w:pPr>
    </w:p>
    <w:p w14:paraId="56E0BDB8" w14:textId="77777777" w:rsidR="00B004F3" w:rsidRDefault="00B004F3" w:rsidP="00E67857">
      <w:pPr>
        <w:widowControl w:val="0"/>
        <w:ind w:firstLine="567"/>
        <w:jc w:val="right"/>
        <w:rPr>
          <w:rFonts w:ascii="GHEA Grapalat" w:hAnsi="GHEA Grapalat"/>
          <w:i/>
        </w:rPr>
      </w:pPr>
    </w:p>
    <w:p w14:paraId="3445BA27" w14:textId="097133E6"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E67857">
      <w:pPr>
        <w:widowControl w:val="0"/>
        <w:tabs>
          <w:tab w:val="left" w:pos="9540"/>
        </w:tabs>
        <w:ind w:firstLine="567"/>
        <w:jc w:val="center"/>
        <w:rPr>
          <w:rFonts w:ascii="GHEA Grapalat" w:hAnsi="GHEA Grapalat"/>
        </w:rPr>
      </w:pPr>
    </w:p>
    <w:p w14:paraId="6FFB7F45" w14:textId="77777777" w:rsidR="00BB28C8" w:rsidRPr="00685FDC" w:rsidRDefault="00BB28C8" w:rsidP="00E67857">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7"/>
        <w:t>*</w:t>
      </w:r>
    </w:p>
    <w:p w14:paraId="1E4E6DFC" w14:textId="77777777" w:rsidR="00BB28C8" w:rsidRPr="009F3DC7" w:rsidRDefault="00BB28C8" w:rsidP="00E67857">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E67857">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E67857">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E67857">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E67857">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70F435DA" w:rsidR="00EF3E3E" w:rsidRPr="0084361A" w:rsidRDefault="00EF3E3E" w:rsidP="00E67857">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75286">
              <w:rPr>
                <w:rFonts w:ascii="GHEA Grapalat" w:eastAsia="Calibri" w:hAnsi="GHEA Grapalat" w:cs="Calibri"/>
                <w:sz w:val="16"/>
                <w:szCs w:val="16"/>
                <w:lang w:val="hy-AM"/>
              </w:rPr>
              <w:t>6</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8"/>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E67857">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E67857">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E67857">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C75286" w:rsidRPr="0084361A" w14:paraId="2532CE43" w14:textId="77777777" w:rsidTr="00C01B39">
        <w:trPr>
          <w:cantSplit/>
          <w:trHeight w:val="1134"/>
        </w:trPr>
        <w:tc>
          <w:tcPr>
            <w:tcW w:w="708" w:type="dxa"/>
            <w:vAlign w:val="center"/>
          </w:tcPr>
          <w:p w14:paraId="795342E8" w14:textId="77777777" w:rsidR="00C75286" w:rsidRPr="0084361A" w:rsidRDefault="00C75286" w:rsidP="00E67857">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vAlign w:val="center"/>
          </w:tcPr>
          <w:p w14:paraId="0A3AAF80" w14:textId="132F1192" w:rsidR="00C75286" w:rsidRPr="003D7FDF" w:rsidRDefault="00941263" w:rsidP="00E67857">
            <w:pPr>
              <w:suppressAutoHyphens/>
              <w:ind w:left="-158" w:right="-108"/>
              <w:jc w:val="center"/>
              <w:rPr>
                <w:rFonts w:ascii="Calibri" w:eastAsia="Calibri" w:hAnsi="Calibri" w:cs="Calibri"/>
                <w:lang w:val="hy-AM"/>
              </w:rPr>
            </w:pPr>
            <w:r w:rsidRPr="00941263">
              <w:rPr>
                <w:rFonts w:ascii="GHEA Grapalat" w:hAnsi="GHEA Grapalat" w:cs="Calibri"/>
                <w:bCs/>
                <w:iCs/>
                <w:sz w:val="16"/>
                <w:szCs w:val="16"/>
              </w:rPr>
              <w:t>45231187/527</w:t>
            </w:r>
          </w:p>
        </w:tc>
        <w:tc>
          <w:tcPr>
            <w:tcW w:w="1276" w:type="dxa"/>
            <w:vAlign w:val="center"/>
          </w:tcPr>
          <w:p w14:paraId="086B86AA" w14:textId="47482B92" w:rsidR="00C75286" w:rsidRPr="002A4D08" w:rsidRDefault="003414DC" w:rsidP="00E67857">
            <w:pPr>
              <w:suppressAutoHyphens/>
              <w:jc w:val="center"/>
              <w:rPr>
                <w:rFonts w:ascii="Calibri" w:eastAsia="Calibri" w:hAnsi="Calibri" w:cs="Calibri"/>
                <w:sz w:val="20"/>
                <w:szCs w:val="20"/>
              </w:rPr>
            </w:pPr>
            <w:r w:rsidRPr="002A4D08">
              <w:rPr>
                <w:rFonts w:ascii="GHEA Grapalat" w:hAnsi="GHEA Grapalat"/>
                <w:iCs/>
                <w:sz w:val="20"/>
                <w:szCs w:val="20"/>
              </w:rPr>
              <w:t>среднего ремонта улицы Титоградян административного района Эребуни города Еревана</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0510B366" w:rsidR="00C75286" w:rsidRPr="00C01B39"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2B9D990F"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132FAA06"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07E83995"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14BCB4F8"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3138B3C5"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1276B48E"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6F9AA73E"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64375180"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3956BEC2"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14414223"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08A3DB30"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373A059B"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r>
    </w:tbl>
    <w:p w14:paraId="52DD6A5D" w14:textId="3B553B60" w:rsidR="00BB28C8" w:rsidRPr="00676BAE" w:rsidRDefault="004A0B50" w:rsidP="00E67857">
      <w:pPr>
        <w:widowControl w:val="0"/>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E67857">
            <w:pPr>
              <w:widowControl w:val="0"/>
              <w:jc w:val="center"/>
              <w:rPr>
                <w:rFonts w:ascii="GHEA Grapalat" w:hAnsi="GHEA Grapalat"/>
              </w:rPr>
            </w:pPr>
          </w:p>
        </w:tc>
        <w:tc>
          <w:tcPr>
            <w:tcW w:w="4343" w:type="dxa"/>
          </w:tcPr>
          <w:p w14:paraId="0D63271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E67857">
      <w:pPr>
        <w:widowControl w:val="0"/>
        <w:ind w:firstLine="567"/>
        <w:rPr>
          <w:rFonts w:ascii="GHEA Grapalat" w:hAnsi="GHEA Grapalat"/>
        </w:rPr>
        <w:sectPr w:rsidR="00BB28C8" w:rsidRPr="009F3DC7" w:rsidSect="00293DB9">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Приложение № 4</w:t>
      </w:r>
    </w:p>
    <w:p w14:paraId="54C83806"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E67857">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E67857">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E67857">
      <w:pPr>
        <w:widowControl w:val="0"/>
        <w:ind w:left="567" w:right="566"/>
        <w:rPr>
          <w:rFonts w:ascii="GHEA Grapalat" w:hAnsi="GHEA Grapalat"/>
          <w:iCs/>
          <w:color w:val="000000"/>
        </w:rPr>
      </w:pPr>
    </w:p>
    <w:p w14:paraId="5704245A" w14:textId="77777777" w:rsidR="00BB28C8" w:rsidRPr="009F3DC7" w:rsidRDefault="00BB28C8" w:rsidP="00E67857">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E67857">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E67857">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E67857">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E67857">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E67857">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E67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E67857">
      <w:pPr>
        <w:widowControl w:val="0"/>
        <w:ind w:firstLine="567"/>
        <w:jc w:val="both"/>
        <w:rPr>
          <w:rFonts w:ascii="GHEA Grapalat" w:hAnsi="GHEA Grapalat" w:cs="Arial"/>
          <w:iCs/>
          <w:color w:val="000000"/>
          <w:lang w:val="en-US"/>
        </w:rPr>
      </w:pPr>
    </w:p>
    <w:p w14:paraId="7A607FF4" w14:textId="77777777" w:rsidR="00BB28C8" w:rsidRPr="009F3DC7" w:rsidRDefault="00BB28C8" w:rsidP="00E67857">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E67857">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E67857">
      <w:pPr>
        <w:widowControl w:val="0"/>
        <w:ind w:firstLine="567"/>
        <w:jc w:val="center"/>
        <w:rPr>
          <w:rFonts w:ascii="GHEA Grapalat" w:hAnsi="GHEA Grapalat" w:cs="Sylfaen"/>
          <w:b/>
        </w:rPr>
      </w:pPr>
    </w:p>
    <w:p w14:paraId="6456D361" w14:textId="77777777" w:rsidR="00BB28C8" w:rsidRDefault="00BB28C8" w:rsidP="00E67857">
      <w:pPr>
        <w:rPr>
          <w:rFonts w:ascii="GHEA Grapalat" w:hAnsi="GHEA Grapalat" w:cs="Sylfaen"/>
          <w:b/>
        </w:rPr>
      </w:pPr>
      <w:r>
        <w:rPr>
          <w:rFonts w:ascii="GHEA Grapalat" w:hAnsi="GHEA Grapalat" w:cs="Sylfaen"/>
          <w:b/>
        </w:rPr>
        <w:br w:type="page"/>
      </w:r>
    </w:p>
    <w:p w14:paraId="71F80ECC"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Приложение № 4.1</w:t>
      </w:r>
    </w:p>
    <w:p w14:paraId="545C8ACA"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E67857">
      <w:pPr>
        <w:widowControl w:val="0"/>
        <w:jc w:val="center"/>
        <w:rPr>
          <w:rFonts w:ascii="GHEA Grapalat" w:hAnsi="GHEA Grapalat" w:cs="Sylfaen"/>
        </w:rPr>
      </w:pPr>
    </w:p>
    <w:p w14:paraId="662BAAA2" w14:textId="77777777" w:rsidR="00BB28C8" w:rsidRPr="008A435E" w:rsidRDefault="00BB28C8" w:rsidP="00E67857">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E67857">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E67857">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E6785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E67857">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E6785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E67857">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E6785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E67857">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E67857">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E67857">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E67857">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E67857">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E67857">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E67857">
            <w:pPr>
              <w:widowControl w:val="0"/>
              <w:rPr>
                <w:rFonts w:ascii="GHEA Grapalat" w:hAnsi="GHEA Grapalat" w:cs="Sylfaen"/>
                <w:sz w:val="16"/>
                <w:szCs w:val="16"/>
              </w:rPr>
            </w:pPr>
          </w:p>
        </w:tc>
      </w:tr>
    </w:tbl>
    <w:p w14:paraId="3D60C6A1" w14:textId="77777777" w:rsidR="00BB28C8" w:rsidRPr="009F3DC7" w:rsidRDefault="00BB28C8" w:rsidP="00E67857">
      <w:pPr>
        <w:widowControl w:val="0"/>
        <w:tabs>
          <w:tab w:val="left" w:pos="360"/>
          <w:tab w:val="left" w:pos="540"/>
        </w:tabs>
        <w:ind w:firstLine="567"/>
        <w:jc w:val="both"/>
        <w:rPr>
          <w:rFonts w:ascii="GHEA Grapalat" w:hAnsi="GHEA Grapalat" w:cs="Sylfaen"/>
        </w:rPr>
      </w:pPr>
    </w:p>
    <w:p w14:paraId="44B0D5BF" w14:textId="77777777" w:rsidR="00BB28C8" w:rsidRDefault="00BB28C8" w:rsidP="00E67857">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E67857">
      <w:pPr>
        <w:rPr>
          <w:rFonts w:ascii="GHEA Grapalat" w:hAnsi="GHEA Grapalat"/>
        </w:rPr>
      </w:pPr>
      <w:r>
        <w:rPr>
          <w:rFonts w:ascii="GHEA Grapalat" w:hAnsi="GHEA Grapalat"/>
        </w:rPr>
        <w:br w:type="page"/>
      </w:r>
    </w:p>
    <w:p w14:paraId="06B665F2" w14:textId="77777777" w:rsidR="00BB28C8" w:rsidRPr="009F3DC7" w:rsidRDefault="00BB28C8" w:rsidP="00E67857">
      <w:pPr>
        <w:widowControl w:val="0"/>
        <w:jc w:val="center"/>
        <w:rPr>
          <w:rFonts w:ascii="GHEA Grapalat" w:hAnsi="GHEA Grapalat" w:cs="Sylfaen"/>
        </w:rPr>
      </w:pPr>
      <w:r w:rsidRPr="009F3DC7">
        <w:rPr>
          <w:rFonts w:ascii="GHEA Grapalat" w:hAnsi="GHEA Grapalat"/>
        </w:rPr>
        <w:t>СТОРОНЫ</w:t>
      </w:r>
    </w:p>
    <w:p w14:paraId="1E71B2F5" w14:textId="77777777" w:rsidR="00BB28C8" w:rsidRPr="009F3DC7" w:rsidRDefault="00BB28C8" w:rsidP="00E67857">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E67857">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E67857">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E67857">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E67857">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E67857">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E67857">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E67857">
      <w:pPr>
        <w:pStyle w:val="norm"/>
        <w:widowControl w:val="0"/>
        <w:spacing w:line="240" w:lineRule="auto"/>
        <w:ind w:firstLine="567"/>
        <w:jc w:val="center"/>
        <w:rPr>
          <w:rFonts w:ascii="GHEA Grapalat" w:hAnsi="GHEA Grapalat"/>
          <w:b/>
          <w:sz w:val="24"/>
          <w:szCs w:val="24"/>
        </w:rPr>
      </w:pPr>
    </w:p>
    <w:p w14:paraId="752DC733" w14:textId="6A841287" w:rsidR="008D352C" w:rsidRDefault="008D352C" w:rsidP="00E67857">
      <w:pPr>
        <w:widowControl w:val="0"/>
        <w:ind w:left="-142" w:firstLine="142"/>
        <w:jc w:val="both"/>
        <w:rPr>
          <w:rFonts w:ascii="GHEA Grapalat" w:hAnsi="GHEA Grapalat"/>
          <w:i/>
        </w:rPr>
      </w:pPr>
    </w:p>
    <w:p w14:paraId="67C7B762" w14:textId="73D30B7B" w:rsidR="009C5430" w:rsidRDefault="009C5430" w:rsidP="00E67857">
      <w:pPr>
        <w:widowControl w:val="0"/>
        <w:ind w:left="-142" w:firstLine="142"/>
        <w:jc w:val="both"/>
        <w:rPr>
          <w:rFonts w:ascii="GHEA Grapalat" w:hAnsi="GHEA Grapalat"/>
          <w:i/>
        </w:rPr>
      </w:pPr>
    </w:p>
    <w:p w14:paraId="026C6892" w14:textId="13F45852" w:rsidR="009C5430" w:rsidRDefault="009C5430" w:rsidP="00E67857">
      <w:pPr>
        <w:widowControl w:val="0"/>
        <w:ind w:left="-142" w:firstLine="142"/>
        <w:jc w:val="both"/>
        <w:rPr>
          <w:rFonts w:ascii="GHEA Grapalat" w:hAnsi="GHEA Grapalat"/>
          <w:i/>
        </w:rPr>
      </w:pPr>
    </w:p>
    <w:p w14:paraId="1FED0CDF" w14:textId="641391A3" w:rsidR="009C5430" w:rsidRDefault="009C5430" w:rsidP="00E67857">
      <w:pPr>
        <w:widowControl w:val="0"/>
        <w:ind w:left="-142" w:firstLine="142"/>
        <w:jc w:val="both"/>
        <w:rPr>
          <w:rFonts w:ascii="GHEA Grapalat" w:hAnsi="GHEA Grapalat"/>
          <w:i/>
        </w:rPr>
      </w:pPr>
    </w:p>
    <w:p w14:paraId="5DC7171E" w14:textId="39CED23C" w:rsidR="009C5430" w:rsidRDefault="009C5430" w:rsidP="00E67857">
      <w:pPr>
        <w:widowControl w:val="0"/>
        <w:ind w:left="-142" w:firstLine="142"/>
        <w:jc w:val="both"/>
        <w:rPr>
          <w:rFonts w:ascii="GHEA Grapalat" w:hAnsi="GHEA Grapalat"/>
          <w:i/>
        </w:rPr>
      </w:pPr>
    </w:p>
    <w:p w14:paraId="4E6416B2" w14:textId="70C78EC4" w:rsidR="009C5430" w:rsidRDefault="009C5430" w:rsidP="00E67857">
      <w:pPr>
        <w:widowControl w:val="0"/>
        <w:ind w:left="-142" w:firstLine="142"/>
        <w:jc w:val="both"/>
        <w:rPr>
          <w:rFonts w:ascii="GHEA Grapalat" w:hAnsi="GHEA Grapalat"/>
          <w:i/>
        </w:rPr>
      </w:pPr>
    </w:p>
    <w:p w14:paraId="32BCE8D2" w14:textId="143C7E42" w:rsidR="009C5430" w:rsidRDefault="009C5430" w:rsidP="00E67857">
      <w:pPr>
        <w:widowControl w:val="0"/>
        <w:ind w:left="-142" w:firstLine="142"/>
        <w:jc w:val="both"/>
        <w:rPr>
          <w:rFonts w:ascii="GHEA Grapalat" w:hAnsi="GHEA Grapalat"/>
          <w:i/>
        </w:rPr>
      </w:pPr>
    </w:p>
    <w:p w14:paraId="6FC465C4" w14:textId="5C810E75" w:rsidR="009C5430" w:rsidRDefault="009C5430" w:rsidP="00E67857">
      <w:pPr>
        <w:widowControl w:val="0"/>
        <w:ind w:left="-142" w:firstLine="142"/>
        <w:jc w:val="both"/>
        <w:rPr>
          <w:rFonts w:ascii="GHEA Grapalat" w:hAnsi="GHEA Grapalat"/>
          <w:i/>
        </w:rPr>
      </w:pPr>
    </w:p>
    <w:p w14:paraId="5E147AE4" w14:textId="52BB553E" w:rsidR="009C5430" w:rsidRDefault="009C5430" w:rsidP="00E67857">
      <w:pPr>
        <w:widowControl w:val="0"/>
        <w:ind w:left="-142" w:firstLine="142"/>
        <w:jc w:val="both"/>
        <w:rPr>
          <w:rFonts w:ascii="GHEA Grapalat" w:hAnsi="GHEA Grapalat"/>
          <w:i/>
        </w:rPr>
      </w:pPr>
    </w:p>
    <w:p w14:paraId="77C2123F" w14:textId="6B42FC36" w:rsidR="009C5430" w:rsidRDefault="009C5430" w:rsidP="00E67857">
      <w:pPr>
        <w:widowControl w:val="0"/>
        <w:ind w:left="-142" w:firstLine="142"/>
        <w:jc w:val="both"/>
        <w:rPr>
          <w:rFonts w:ascii="GHEA Grapalat" w:hAnsi="GHEA Grapalat"/>
          <w:i/>
        </w:rPr>
      </w:pPr>
    </w:p>
    <w:p w14:paraId="03D2913E" w14:textId="401AA11C" w:rsidR="009C5430" w:rsidRDefault="009C5430" w:rsidP="00E67857">
      <w:pPr>
        <w:widowControl w:val="0"/>
        <w:ind w:left="-142" w:firstLine="142"/>
        <w:jc w:val="both"/>
        <w:rPr>
          <w:rFonts w:ascii="GHEA Grapalat" w:hAnsi="GHEA Grapalat"/>
          <w:i/>
        </w:rPr>
      </w:pPr>
    </w:p>
    <w:p w14:paraId="58A381BE" w14:textId="13B5364F" w:rsidR="009C5430" w:rsidRDefault="009C5430" w:rsidP="00E67857">
      <w:pPr>
        <w:widowControl w:val="0"/>
        <w:ind w:left="-142" w:firstLine="142"/>
        <w:jc w:val="both"/>
        <w:rPr>
          <w:rFonts w:ascii="GHEA Grapalat" w:hAnsi="GHEA Grapalat"/>
          <w:i/>
        </w:rPr>
      </w:pPr>
    </w:p>
    <w:p w14:paraId="29F137D6" w14:textId="25F7DCFE" w:rsidR="009C5430" w:rsidRDefault="009C5430" w:rsidP="00E67857">
      <w:pPr>
        <w:widowControl w:val="0"/>
        <w:ind w:left="-142" w:firstLine="142"/>
        <w:jc w:val="both"/>
        <w:rPr>
          <w:rFonts w:ascii="GHEA Grapalat" w:hAnsi="GHEA Grapalat"/>
          <w:i/>
        </w:rPr>
      </w:pPr>
    </w:p>
    <w:p w14:paraId="30E5C45B" w14:textId="79AAA6DB" w:rsidR="009C5430" w:rsidRDefault="009C5430" w:rsidP="00E67857">
      <w:pPr>
        <w:widowControl w:val="0"/>
        <w:ind w:left="-142" w:firstLine="142"/>
        <w:jc w:val="both"/>
        <w:rPr>
          <w:rFonts w:ascii="GHEA Grapalat" w:hAnsi="GHEA Grapalat"/>
          <w:i/>
        </w:rPr>
      </w:pPr>
    </w:p>
    <w:p w14:paraId="22D00A8F" w14:textId="2231D21D" w:rsidR="009C5430" w:rsidRDefault="009C5430" w:rsidP="00E67857">
      <w:pPr>
        <w:widowControl w:val="0"/>
        <w:ind w:left="-142" w:firstLine="142"/>
        <w:jc w:val="both"/>
        <w:rPr>
          <w:rFonts w:ascii="GHEA Grapalat" w:hAnsi="GHEA Grapalat"/>
          <w:i/>
        </w:rPr>
      </w:pPr>
    </w:p>
    <w:p w14:paraId="6C5664EB" w14:textId="496A8907" w:rsidR="009C5430" w:rsidRDefault="009C5430" w:rsidP="00E67857">
      <w:pPr>
        <w:widowControl w:val="0"/>
        <w:ind w:left="-142" w:firstLine="142"/>
        <w:jc w:val="both"/>
        <w:rPr>
          <w:rFonts w:ascii="GHEA Grapalat" w:hAnsi="GHEA Grapalat"/>
          <w:i/>
        </w:rPr>
      </w:pPr>
    </w:p>
    <w:p w14:paraId="6DEF2104"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Приложение № 5</w:t>
      </w:r>
    </w:p>
    <w:p w14:paraId="09D28055"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B91E351" w14:textId="77777777" w:rsidR="009C5430" w:rsidRPr="008A662A" w:rsidRDefault="009C5430" w:rsidP="00E67857">
      <w:pPr>
        <w:jc w:val="center"/>
        <w:rPr>
          <w:rFonts w:ascii="GHEA Grapalat" w:hAnsi="GHEA Grapalat" w:cs="GHEA Grapalat"/>
        </w:rPr>
      </w:pPr>
    </w:p>
    <w:p w14:paraId="56CA7B3B" w14:textId="77777777" w:rsidR="009C5430" w:rsidRPr="008A662A" w:rsidRDefault="009C5430" w:rsidP="00E67857">
      <w:pPr>
        <w:jc w:val="center"/>
        <w:rPr>
          <w:rFonts w:ascii="GHEA Grapalat" w:hAnsi="GHEA Grapalat" w:cs="GHEA Grapalat"/>
        </w:rPr>
      </w:pPr>
      <w:r w:rsidRPr="008A662A">
        <w:rPr>
          <w:rFonts w:ascii="GHEA Grapalat" w:hAnsi="GHEA Grapalat" w:cs="GHEA Grapalat"/>
        </w:rPr>
        <w:t>УВЕДОМЛЕНИЕ</w:t>
      </w:r>
    </w:p>
    <w:p w14:paraId="30E67A59" w14:textId="77777777" w:rsidR="009C5430" w:rsidRPr="00487F5A" w:rsidRDefault="009C5430" w:rsidP="00E67857">
      <w:pPr>
        <w:jc w:val="center"/>
        <w:rPr>
          <w:rFonts w:ascii="GHEA Grapalat" w:hAnsi="GHEA Grapalat" w:cs="GHEA Grapalat"/>
          <w:lang w:val="hy-AM"/>
        </w:rPr>
      </w:pPr>
    </w:p>
    <w:p w14:paraId="14F08219" w14:textId="77777777" w:rsidR="009C5430" w:rsidRPr="00487F5A" w:rsidRDefault="009C5430" w:rsidP="00E67857">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69BBC3C9" w14:textId="77777777" w:rsidR="009C5430" w:rsidRPr="00487F5A" w:rsidRDefault="009C5430" w:rsidP="00E67857">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6352D387" w14:textId="77777777" w:rsidR="009C5430" w:rsidRPr="00487F5A" w:rsidRDefault="009C5430" w:rsidP="00E67857">
      <w:pPr>
        <w:rPr>
          <w:rFonts w:ascii="GHEA Grapalat" w:hAnsi="GHEA Grapalat"/>
          <w:vertAlign w:val="superscript"/>
          <w:lang w:val="es-ES"/>
        </w:rPr>
      </w:pPr>
    </w:p>
    <w:p w14:paraId="7B89D641" w14:textId="77777777" w:rsidR="009C5430" w:rsidRPr="00487F5A" w:rsidRDefault="009C5430" w:rsidP="00E67857">
      <w:pPr>
        <w:pStyle w:val="ListParagraph"/>
        <w:numPr>
          <w:ilvl w:val="0"/>
          <w:numId w:val="48"/>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71ED713F" w14:textId="77777777" w:rsidR="009C5430" w:rsidRPr="008A662A" w:rsidRDefault="009C5430" w:rsidP="00E67857">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3D1E84FC" w14:textId="77777777" w:rsidR="009C5430" w:rsidRPr="008A662A" w:rsidRDefault="009C5430" w:rsidP="00E67857">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E07E34" w14:textId="77777777" w:rsidR="009C5430" w:rsidRPr="00487F5A" w:rsidRDefault="009C5430" w:rsidP="00E67857">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D5675BE" w14:textId="77777777" w:rsidR="009C5430" w:rsidRPr="00487F5A" w:rsidRDefault="009C5430" w:rsidP="00E67857">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78EFE697" w14:textId="77777777" w:rsidR="009C5430" w:rsidRPr="00487F5A" w:rsidRDefault="009C5430" w:rsidP="00E67857">
      <w:pPr>
        <w:rPr>
          <w:rFonts w:ascii="GHEA Grapalat" w:hAnsi="GHEA Grapalat" w:cs="Sylfaen"/>
          <w:sz w:val="20"/>
          <w:szCs w:val="20"/>
          <w:lang w:val="es-ES"/>
        </w:rPr>
      </w:pPr>
    </w:p>
    <w:p w14:paraId="266E36B4" w14:textId="77777777" w:rsidR="009C5430" w:rsidRPr="008A662A" w:rsidRDefault="009C5430" w:rsidP="00E67857">
      <w:pPr>
        <w:pStyle w:val="ListParagraph"/>
        <w:numPr>
          <w:ilvl w:val="0"/>
          <w:numId w:val="48"/>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6D355701" w14:textId="77777777" w:rsidR="009C5430" w:rsidRPr="00487F5A" w:rsidRDefault="009C5430" w:rsidP="00E67857">
      <w:pPr>
        <w:jc w:val="center"/>
        <w:rPr>
          <w:rFonts w:ascii="GHEA Grapalat" w:hAnsi="GHEA Grapalat" w:cs="GHEA Grapalat"/>
          <w:lang w:val="es-ES"/>
        </w:rPr>
      </w:pPr>
    </w:p>
    <w:p w14:paraId="3257A35F" w14:textId="77777777" w:rsidR="009C5430" w:rsidRPr="00487F5A" w:rsidRDefault="009C5430" w:rsidP="00E67857">
      <w:pPr>
        <w:jc w:val="center"/>
        <w:rPr>
          <w:rFonts w:ascii="GHEA Grapalat" w:hAnsi="GHEA Grapalat" w:cs="Sylfaen"/>
          <w:b/>
          <w:lang w:val="es-ES"/>
        </w:rPr>
      </w:pPr>
    </w:p>
    <w:p w14:paraId="67233D77" w14:textId="77777777" w:rsidR="009C5430" w:rsidRPr="00487F5A" w:rsidRDefault="009C5430" w:rsidP="00E67857">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DF9E2C9" w14:textId="77777777" w:rsidR="009C5430" w:rsidRPr="00487F5A" w:rsidRDefault="009C5430" w:rsidP="00E67857">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067E09B9" w14:textId="77777777" w:rsidR="009C5430" w:rsidRPr="00487F5A" w:rsidRDefault="009C5430" w:rsidP="00E67857">
      <w:pPr>
        <w:jc w:val="right"/>
        <w:rPr>
          <w:rFonts w:ascii="GHEA Grapalat" w:hAnsi="GHEA Grapalat"/>
          <w:sz w:val="20"/>
          <w:lang w:val="hy-AM"/>
        </w:rPr>
      </w:pPr>
      <w:r w:rsidRPr="00487F5A">
        <w:rPr>
          <w:rFonts w:ascii="GHEA Grapalat" w:hAnsi="GHEA Grapalat"/>
          <w:sz w:val="20"/>
          <w:lang w:val="hy-AM"/>
        </w:rPr>
        <w:t xml:space="preserve">    </w:t>
      </w:r>
    </w:p>
    <w:p w14:paraId="2C47A35F" w14:textId="77777777" w:rsidR="009C5430" w:rsidRPr="00487F5A" w:rsidRDefault="009C5430" w:rsidP="00E67857">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535350F2" w14:textId="77777777" w:rsidR="009C5430" w:rsidRPr="00487F5A" w:rsidRDefault="009C5430" w:rsidP="00E67857">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3E554129" w14:textId="77777777" w:rsidR="009C5430" w:rsidRPr="00487F5A" w:rsidRDefault="009C5430" w:rsidP="00E67857">
      <w:pPr>
        <w:jc w:val="center"/>
        <w:rPr>
          <w:rFonts w:ascii="GHEA Grapalat" w:hAnsi="GHEA Grapalat" w:cs="Sylfaen"/>
          <w:sz w:val="16"/>
          <w:szCs w:val="16"/>
          <w:lang w:val="es-ES"/>
        </w:rPr>
      </w:pPr>
    </w:p>
    <w:p w14:paraId="67B1954A" w14:textId="77777777" w:rsidR="009C5430" w:rsidRPr="00487F5A" w:rsidRDefault="009C5430" w:rsidP="00E67857">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22B91818" w14:textId="77777777" w:rsidR="009C5430" w:rsidRPr="00B138F3" w:rsidRDefault="009C5430" w:rsidP="00E67857">
      <w:pPr>
        <w:widowControl w:val="0"/>
        <w:ind w:left="-142" w:firstLine="142"/>
        <w:jc w:val="both"/>
        <w:rPr>
          <w:rFonts w:ascii="GHEA Grapalat" w:hAnsi="GHEA Grapalat"/>
          <w:i/>
        </w:rPr>
      </w:pPr>
    </w:p>
    <w:p w14:paraId="17179C8D" w14:textId="7FDD79E0" w:rsidR="009C5430" w:rsidRDefault="009C5430" w:rsidP="00E67857">
      <w:pPr>
        <w:widowControl w:val="0"/>
        <w:ind w:left="-142" w:firstLine="142"/>
        <w:jc w:val="both"/>
        <w:rPr>
          <w:rFonts w:ascii="GHEA Grapalat" w:hAnsi="GHEA Grapalat"/>
          <w:i/>
        </w:rPr>
      </w:pPr>
    </w:p>
    <w:p w14:paraId="6E999077" w14:textId="14481C72" w:rsidR="009C5430" w:rsidRDefault="009C5430" w:rsidP="00E67857">
      <w:pPr>
        <w:widowControl w:val="0"/>
        <w:ind w:left="-142" w:firstLine="142"/>
        <w:jc w:val="both"/>
        <w:rPr>
          <w:rFonts w:ascii="GHEA Grapalat" w:hAnsi="GHEA Grapalat"/>
          <w:i/>
        </w:rPr>
      </w:pPr>
    </w:p>
    <w:p w14:paraId="2D77F497" w14:textId="77777777" w:rsidR="009C5430" w:rsidRPr="00B138F3" w:rsidRDefault="009C5430" w:rsidP="00E67857">
      <w:pPr>
        <w:widowControl w:val="0"/>
        <w:ind w:left="-142" w:firstLine="142"/>
        <w:jc w:val="both"/>
        <w:rPr>
          <w:rFonts w:ascii="GHEA Grapalat" w:hAnsi="GHEA Grapalat"/>
          <w:i/>
        </w:rPr>
      </w:pPr>
    </w:p>
    <w:sectPr w:rsidR="009C5430"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B8BA4" w14:textId="77777777" w:rsidR="00A0312F" w:rsidRDefault="00A0312F">
      <w:r>
        <w:separator/>
      </w:r>
    </w:p>
  </w:endnote>
  <w:endnote w:type="continuationSeparator" w:id="0">
    <w:p w14:paraId="5F638F4D" w14:textId="77777777" w:rsidR="00A0312F" w:rsidRDefault="00A03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46D63" w14:textId="77777777" w:rsidR="00A0312F" w:rsidRDefault="00A0312F">
      <w:r>
        <w:separator/>
      </w:r>
    </w:p>
  </w:footnote>
  <w:footnote w:type="continuationSeparator" w:id="0">
    <w:p w14:paraId="3B00B318" w14:textId="77777777" w:rsidR="00A0312F" w:rsidRDefault="00A0312F">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7">
    <w:p w14:paraId="1D67D385" w14:textId="77777777" w:rsidR="006B54CE" w:rsidRPr="00810F23" w:rsidRDefault="006B54CE" w:rsidP="006B54CE">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10">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1">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2">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3">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7DD48AA2" w14:textId="77777777" w:rsidR="006B54CE" w:rsidRPr="00810F23" w:rsidRDefault="006B54CE" w:rsidP="006B54CE">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D76408" w14:textId="77777777" w:rsidR="006B54CE" w:rsidRPr="005F2C25" w:rsidRDefault="006B54CE" w:rsidP="006B54CE">
      <w:pPr>
        <w:pStyle w:val="FootnoteText"/>
        <w:rPr>
          <w:rFonts w:ascii="Times New Roman" w:hAnsi="Times New Roman"/>
        </w:rPr>
      </w:pPr>
    </w:p>
  </w:footnote>
  <w:footnote w:id="16">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7">
    <w:p w14:paraId="72B9FB35" w14:textId="77777777" w:rsidR="0061787C" w:rsidRDefault="0061787C">
      <w:pPr>
        <w:pStyle w:val="FootnoteText"/>
        <w:rPr>
          <w:ins w:id="14"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8">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20">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1">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0FCA028" w14:textId="77777777" w:rsidR="000B740C" w:rsidRPr="008842CE" w:rsidRDefault="000B740C" w:rsidP="000B7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698EAE2" w14:textId="77777777" w:rsidR="000B740C" w:rsidRPr="008842CE" w:rsidRDefault="000B740C" w:rsidP="000B740C">
      <w:pPr>
        <w:pStyle w:val="FootnoteText"/>
        <w:jc w:val="both"/>
        <w:rPr>
          <w:rFonts w:ascii="GHEA Grapalat" w:hAnsi="GHEA Grapalat"/>
        </w:rPr>
      </w:pPr>
    </w:p>
  </w:footnote>
  <w:footnote w:id="24">
    <w:p w14:paraId="2377BD77" w14:textId="77777777" w:rsidR="000B740C" w:rsidRPr="008842CE" w:rsidRDefault="000B740C" w:rsidP="000B740C">
      <w:pPr>
        <w:pStyle w:val="FootnoteText"/>
        <w:jc w:val="both"/>
      </w:pPr>
    </w:p>
  </w:footnote>
  <w:footnote w:id="25">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0F387BFA" w14:textId="77777777" w:rsidR="00E93F76" w:rsidRPr="008842CE" w:rsidRDefault="00E93F76" w:rsidP="00E93F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F8F0FA" w14:textId="77777777" w:rsidR="00E93F76" w:rsidRPr="008842CE" w:rsidRDefault="00E93F76" w:rsidP="00E93F76">
      <w:pPr>
        <w:pStyle w:val="FootnoteText"/>
        <w:jc w:val="both"/>
        <w:rPr>
          <w:rFonts w:ascii="GHEA Grapalat" w:hAnsi="GHEA Grapalat"/>
        </w:rPr>
      </w:pPr>
    </w:p>
  </w:footnote>
  <w:footnote w:id="27">
    <w:p w14:paraId="5D41616A" w14:textId="77777777" w:rsidR="00E93F76" w:rsidRPr="008842CE" w:rsidRDefault="00E93F76" w:rsidP="00E93F76">
      <w:pPr>
        <w:pStyle w:val="FootnoteText"/>
        <w:jc w:val="both"/>
      </w:pPr>
    </w:p>
  </w:footnote>
  <w:footnote w:id="28">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9">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0">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31">
    <w:p w14:paraId="7BFC82F4" w14:textId="77777777" w:rsidR="0061787C" w:rsidRPr="000A504A" w:rsidRDefault="0061787C" w:rsidP="00BB28C8">
      <w:pPr>
        <w:pStyle w:val="FootnoteText"/>
        <w:widowControl w:val="0"/>
        <w:jc w:val="both"/>
        <w:rPr>
          <w:ins w:id="18"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32">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3">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4">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6">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7">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2"/>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 w:numId="48" w16cid:durableId="751051231">
    <w:abstractNumId w:val="2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6F80"/>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59C"/>
    <w:rsid w:val="000E3D1E"/>
    <w:rsid w:val="000E3EFC"/>
    <w:rsid w:val="000E3F9A"/>
    <w:rsid w:val="000E4039"/>
    <w:rsid w:val="000E426E"/>
    <w:rsid w:val="000E4C35"/>
    <w:rsid w:val="000E5A91"/>
    <w:rsid w:val="000E5C19"/>
    <w:rsid w:val="000E5E12"/>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E2F"/>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EF7"/>
    <w:rsid w:val="001A53C2"/>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1F3C"/>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11B"/>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8B0"/>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0B7"/>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2CD7"/>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4D08"/>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4E76"/>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DC"/>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FA8"/>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04E"/>
    <w:rsid w:val="003D2146"/>
    <w:rsid w:val="003D256D"/>
    <w:rsid w:val="003D2FE2"/>
    <w:rsid w:val="003D33C7"/>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9BF"/>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1CBE"/>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130"/>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00A"/>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207B"/>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5230"/>
    <w:rsid w:val="0049623A"/>
    <w:rsid w:val="0049655D"/>
    <w:rsid w:val="0049697A"/>
    <w:rsid w:val="004974D8"/>
    <w:rsid w:val="004975D5"/>
    <w:rsid w:val="004A0302"/>
    <w:rsid w:val="004A0321"/>
    <w:rsid w:val="004A0B50"/>
    <w:rsid w:val="004A1734"/>
    <w:rsid w:val="004A1BBC"/>
    <w:rsid w:val="004A1C5D"/>
    <w:rsid w:val="004A3051"/>
    <w:rsid w:val="004A337D"/>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5DA9"/>
    <w:rsid w:val="004B60F5"/>
    <w:rsid w:val="004B61C2"/>
    <w:rsid w:val="004B6A49"/>
    <w:rsid w:val="004B6D52"/>
    <w:rsid w:val="004B753B"/>
    <w:rsid w:val="004B77D0"/>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36FF"/>
    <w:rsid w:val="004E442C"/>
    <w:rsid w:val="004E54F5"/>
    <w:rsid w:val="004E5843"/>
    <w:rsid w:val="004E67A9"/>
    <w:rsid w:val="004E6A12"/>
    <w:rsid w:val="004E6E9A"/>
    <w:rsid w:val="004F023B"/>
    <w:rsid w:val="004F0926"/>
    <w:rsid w:val="004F0CAA"/>
    <w:rsid w:val="004F126B"/>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42E1"/>
    <w:rsid w:val="005C4C12"/>
    <w:rsid w:val="005C4C37"/>
    <w:rsid w:val="005C6159"/>
    <w:rsid w:val="005C7AFC"/>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02D"/>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6E9"/>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C14"/>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68E"/>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1F45"/>
    <w:rsid w:val="0068264F"/>
    <w:rsid w:val="00682E8D"/>
    <w:rsid w:val="00683E0A"/>
    <w:rsid w:val="006844DF"/>
    <w:rsid w:val="00685962"/>
    <w:rsid w:val="00685A30"/>
    <w:rsid w:val="00685C48"/>
    <w:rsid w:val="00687D28"/>
    <w:rsid w:val="00687E34"/>
    <w:rsid w:val="006906E8"/>
    <w:rsid w:val="00690B7B"/>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3B3"/>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894"/>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77EA5"/>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700"/>
    <w:rsid w:val="007E3AEE"/>
    <w:rsid w:val="007E4355"/>
    <w:rsid w:val="007E439C"/>
    <w:rsid w:val="007E46FE"/>
    <w:rsid w:val="007E4B42"/>
    <w:rsid w:val="007E6636"/>
    <w:rsid w:val="007E6804"/>
    <w:rsid w:val="007E6E01"/>
    <w:rsid w:val="007E7A22"/>
    <w:rsid w:val="007F12DE"/>
    <w:rsid w:val="007F1314"/>
    <w:rsid w:val="007F1C07"/>
    <w:rsid w:val="007F1E01"/>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760"/>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305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06A"/>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3E8A"/>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98C"/>
    <w:rsid w:val="008D6A46"/>
    <w:rsid w:val="008D6BF5"/>
    <w:rsid w:val="008D77B2"/>
    <w:rsid w:val="008D7917"/>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83C"/>
    <w:rsid w:val="008F69B6"/>
    <w:rsid w:val="008F6B74"/>
    <w:rsid w:val="008F73A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263"/>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430"/>
    <w:rsid w:val="009C5A1D"/>
    <w:rsid w:val="009C5CF1"/>
    <w:rsid w:val="009C6103"/>
    <w:rsid w:val="009C73B3"/>
    <w:rsid w:val="009C751A"/>
    <w:rsid w:val="009C7913"/>
    <w:rsid w:val="009D0916"/>
    <w:rsid w:val="009D0DB0"/>
    <w:rsid w:val="009D158E"/>
    <w:rsid w:val="009D1704"/>
    <w:rsid w:val="009D2AE5"/>
    <w:rsid w:val="009D352B"/>
    <w:rsid w:val="009D3F0E"/>
    <w:rsid w:val="009D47AF"/>
    <w:rsid w:val="009D55A4"/>
    <w:rsid w:val="009D5BC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2F"/>
    <w:rsid w:val="00A0313D"/>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CF1"/>
    <w:rsid w:val="00A14ED9"/>
    <w:rsid w:val="00A150A9"/>
    <w:rsid w:val="00A150D1"/>
    <w:rsid w:val="00A1558D"/>
    <w:rsid w:val="00A1623D"/>
    <w:rsid w:val="00A16792"/>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874F6"/>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BE8"/>
    <w:rsid w:val="00B00003"/>
    <w:rsid w:val="00B004F3"/>
    <w:rsid w:val="00B011DF"/>
    <w:rsid w:val="00B01495"/>
    <w:rsid w:val="00B01568"/>
    <w:rsid w:val="00B025A2"/>
    <w:rsid w:val="00B027B8"/>
    <w:rsid w:val="00B02A31"/>
    <w:rsid w:val="00B03678"/>
    <w:rsid w:val="00B03F63"/>
    <w:rsid w:val="00B041E3"/>
    <w:rsid w:val="00B04537"/>
    <w:rsid w:val="00B04817"/>
    <w:rsid w:val="00B048B2"/>
    <w:rsid w:val="00B051BE"/>
    <w:rsid w:val="00B07413"/>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2F7"/>
    <w:rsid w:val="00B237B4"/>
    <w:rsid w:val="00B240E6"/>
    <w:rsid w:val="00B25447"/>
    <w:rsid w:val="00B2561E"/>
    <w:rsid w:val="00B2572B"/>
    <w:rsid w:val="00B25FC4"/>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A7E9E"/>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D3"/>
    <w:rsid w:val="00C029B6"/>
    <w:rsid w:val="00C031D0"/>
    <w:rsid w:val="00C0337E"/>
    <w:rsid w:val="00C03431"/>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86"/>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2B6"/>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34"/>
    <w:rsid w:val="00D043C1"/>
    <w:rsid w:val="00D043FA"/>
    <w:rsid w:val="00D04575"/>
    <w:rsid w:val="00D048EE"/>
    <w:rsid w:val="00D04B17"/>
    <w:rsid w:val="00D04BAA"/>
    <w:rsid w:val="00D0526D"/>
    <w:rsid w:val="00D05A4D"/>
    <w:rsid w:val="00D0677B"/>
    <w:rsid w:val="00D06AAC"/>
    <w:rsid w:val="00D07367"/>
    <w:rsid w:val="00D10298"/>
    <w:rsid w:val="00D104E6"/>
    <w:rsid w:val="00D106AF"/>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35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BA5"/>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B"/>
    <w:rsid w:val="00E6482F"/>
    <w:rsid w:val="00E648D1"/>
    <w:rsid w:val="00E64D24"/>
    <w:rsid w:val="00E65E42"/>
    <w:rsid w:val="00E65F37"/>
    <w:rsid w:val="00E6683E"/>
    <w:rsid w:val="00E66866"/>
    <w:rsid w:val="00E672AF"/>
    <w:rsid w:val="00E674AE"/>
    <w:rsid w:val="00E67857"/>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DC8"/>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3E51"/>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6FED"/>
    <w:rsid w:val="00EF7868"/>
    <w:rsid w:val="00F00565"/>
    <w:rsid w:val="00F005EE"/>
    <w:rsid w:val="00F00C96"/>
    <w:rsid w:val="00F00F71"/>
    <w:rsid w:val="00F01D1E"/>
    <w:rsid w:val="00F02639"/>
    <w:rsid w:val="00F0292A"/>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4F8"/>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1C8"/>
    <w:rsid w:val="00F763EC"/>
    <w:rsid w:val="00F7682C"/>
    <w:rsid w:val="00F775CA"/>
    <w:rsid w:val="00F77F4C"/>
    <w:rsid w:val="00F80698"/>
    <w:rsid w:val="00F80761"/>
    <w:rsid w:val="00F818BE"/>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3E9"/>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8B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character" w:customStyle="1" w:styleId="ezkurwreuab5ozgtqnkl">
    <w:name w:val="ezkurwreuab5ozgtqnkl"/>
    <w:basedOn w:val="DefaultParagraphFont"/>
    <w:rsid w:val="009C5430"/>
  </w:style>
  <w:style w:type="paragraph" w:customStyle="1" w:styleId="msonormal0">
    <w:name w:val="msonormal"/>
    <w:basedOn w:val="Normal"/>
    <w:rsid w:val="009D5BC4"/>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4340</TotalTime>
  <Pages>30</Pages>
  <Words>25915</Words>
  <Characters>147718</Characters>
  <Application>Microsoft Office Word</Application>
  <DocSecurity>0</DocSecurity>
  <Lines>1230</Lines>
  <Paragraphs>346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173287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1930</cp:revision>
  <cp:lastPrinted>2018-02-16T07:12:00Z</cp:lastPrinted>
  <dcterms:created xsi:type="dcterms:W3CDTF">2019-10-28T07:04:00Z</dcterms:created>
  <dcterms:modified xsi:type="dcterms:W3CDTF">2025-12-22T05:13:00Z</dcterms:modified>
</cp:coreProperties>
</file>